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954" w:rsidRPr="002A63EA" w:rsidRDefault="002E023E" w:rsidP="002E023E">
      <w:pPr>
        <w:jc w:val="left"/>
        <w:rPr>
          <w:rFonts w:asciiTheme="minorHAnsi" w:hAnsiTheme="minorHAnsi"/>
          <w:sz w:val="22"/>
          <w:szCs w:val="32"/>
          <w:lang w:val="el-GR"/>
        </w:rPr>
      </w:pPr>
      <w:r w:rsidRPr="002E023E">
        <w:rPr>
          <w:rFonts w:asciiTheme="minorHAnsi" w:hAnsiTheme="minorHAnsi"/>
          <w:sz w:val="22"/>
          <w:szCs w:val="32"/>
          <w:lang w:val="el-GR"/>
        </w:rPr>
        <w:t xml:space="preserve">ΠΑΡΑΡΤΗΜΑ </w:t>
      </w:r>
      <w:r w:rsidRPr="002E023E">
        <w:rPr>
          <w:rFonts w:asciiTheme="minorHAnsi" w:hAnsiTheme="minorHAnsi"/>
          <w:sz w:val="22"/>
          <w:szCs w:val="32"/>
          <w:lang w:val="en-US"/>
        </w:rPr>
        <w:t>I</w:t>
      </w:r>
      <w:r w:rsidRPr="002A63EA">
        <w:rPr>
          <w:rFonts w:asciiTheme="minorHAnsi" w:hAnsiTheme="minorHAnsi"/>
          <w:sz w:val="22"/>
          <w:szCs w:val="32"/>
          <w:lang w:val="el-GR"/>
        </w:rPr>
        <w:t>_2</w:t>
      </w:r>
    </w:p>
    <w:p w:rsidR="002E023E" w:rsidRPr="002A63EA" w:rsidRDefault="002E023E" w:rsidP="002E023E">
      <w:pPr>
        <w:jc w:val="left"/>
        <w:rPr>
          <w:rFonts w:asciiTheme="minorHAnsi" w:hAnsiTheme="minorHAnsi"/>
          <w:sz w:val="22"/>
          <w:szCs w:val="32"/>
          <w:lang w:val="el-GR"/>
        </w:rPr>
      </w:pPr>
    </w:p>
    <w:p w:rsidR="002D2954" w:rsidRDefault="002D2954" w:rsidP="002D2954">
      <w:pPr>
        <w:jc w:val="center"/>
        <w:rPr>
          <w:rFonts w:asciiTheme="minorHAnsi" w:hAnsiTheme="minorHAnsi"/>
          <w:b/>
          <w:sz w:val="32"/>
          <w:szCs w:val="32"/>
          <w:lang w:val="el-GR"/>
        </w:rPr>
      </w:pPr>
      <w:r w:rsidRPr="004B02B9">
        <w:rPr>
          <w:rFonts w:asciiTheme="minorHAnsi" w:hAnsiTheme="minorHAnsi"/>
          <w:b/>
          <w:sz w:val="32"/>
          <w:szCs w:val="32"/>
          <w:lang w:val="el-GR"/>
        </w:rPr>
        <w:t>ΣΥΜΠΛΗΡΩΜΑΤΙΚΑ ΣΤΟΙΧΕΙΑ ΑΙΤΗΣΗΣ ΣΤΗΡΙΞΗΣ</w:t>
      </w:r>
    </w:p>
    <w:p w:rsidR="002D2954" w:rsidRDefault="002D2954" w:rsidP="002D2954">
      <w:pPr>
        <w:jc w:val="center"/>
        <w:rPr>
          <w:rFonts w:asciiTheme="minorHAnsi" w:hAnsiTheme="minorHAnsi"/>
          <w:b/>
          <w:sz w:val="32"/>
          <w:szCs w:val="32"/>
          <w:lang w:val="el-GR"/>
        </w:rPr>
      </w:pP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3856"/>
        <w:gridCol w:w="4961"/>
      </w:tblGrid>
      <w:tr w:rsidR="00A8398F" w:rsidRPr="006E503E" w:rsidTr="00D53412">
        <w:tc>
          <w:tcPr>
            <w:tcW w:w="822" w:type="dxa"/>
            <w:shd w:val="clear" w:color="auto" w:fill="000000"/>
          </w:tcPr>
          <w:p w:rsidR="00A8398F" w:rsidRPr="004B02B9" w:rsidRDefault="004D71E2" w:rsidP="002314EC">
            <w:pPr>
              <w:suppressAutoHyphens w:val="0"/>
              <w:spacing w:before="120" w:line="240" w:lineRule="auto"/>
              <w:ind w:left="35"/>
              <w:rPr>
                <w:rFonts w:asciiTheme="minorHAnsi" w:eastAsia="Calibri" w:hAnsiTheme="minorHAnsi" w:cs="Tahoma"/>
                <w:b/>
                <w:sz w:val="28"/>
                <w:szCs w:val="28"/>
                <w:lang w:val="el-GR" w:eastAsia="el-GR"/>
              </w:rPr>
            </w:pPr>
            <w:r w:rsidRPr="004B02B9">
              <w:rPr>
                <w:rFonts w:asciiTheme="minorHAnsi" w:eastAsia="Calibri" w:hAnsiTheme="minorHAnsi" w:cs="Tahoma"/>
                <w:b/>
                <w:sz w:val="28"/>
                <w:szCs w:val="28"/>
                <w:lang w:val="en-US" w:eastAsia="el-GR"/>
              </w:rPr>
              <w:t>1</w:t>
            </w:r>
            <w:r w:rsidR="00457D59" w:rsidRPr="004B02B9">
              <w:rPr>
                <w:rFonts w:asciiTheme="minorHAnsi" w:eastAsia="Calibri" w:hAnsiTheme="minorHAnsi" w:cs="Tahoma"/>
                <w:b/>
                <w:sz w:val="28"/>
                <w:szCs w:val="28"/>
                <w:lang w:val="el-GR" w:eastAsia="el-GR"/>
              </w:rPr>
              <w:t>6</w:t>
            </w:r>
          </w:p>
        </w:tc>
        <w:tc>
          <w:tcPr>
            <w:tcW w:w="8817" w:type="dxa"/>
            <w:gridSpan w:val="2"/>
            <w:shd w:val="clear" w:color="auto" w:fill="A6A6A6"/>
          </w:tcPr>
          <w:p w:rsidR="00A8398F" w:rsidRPr="004B02B9" w:rsidRDefault="00A8398F" w:rsidP="002314EC">
            <w:pPr>
              <w:suppressAutoHyphens w:val="0"/>
              <w:spacing w:before="120" w:line="240" w:lineRule="auto"/>
              <w:rPr>
                <w:rFonts w:asciiTheme="minorHAnsi" w:eastAsia="Calibri" w:hAnsiTheme="minorHAnsi" w:cs="Tahoma"/>
                <w:b/>
                <w:sz w:val="28"/>
                <w:szCs w:val="28"/>
                <w:lang w:val="el-GR" w:eastAsia="el-GR"/>
              </w:rPr>
            </w:pPr>
            <w:r w:rsidRPr="004B02B9">
              <w:rPr>
                <w:rFonts w:asciiTheme="minorHAnsi" w:eastAsia="Calibri" w:hAnsiTheme="minorHAnsi" w:cs="Tahoma"/>
                <w:b/>
                <w:sz w:val="28"/>
                <w:szCs w:val="28"/>
                <w:lang w:val="el-GR" w:eastAsia="el-GR"/>
              </w:rPr>
              <w:t>ΕΠΙΠΡΟΣΘΕΤΑ ΣΤΟΙΧΕΙΑ  ΓΙΑ ΤΟ ΔΙΚΑΙΟΥΧΟ</w:t>
            </w:r>
          </w:p>
        </w:tc>
      </w:tr>
      <w:tr w:rsidR="00A8398F" w:rsidRPr="0039185C" w:rsidTr="00A86641">
        <w:tc>
          <w:tcPr>
            <w:tcW w:w="4678" w:type="dxa"/>
            <w:gridSpan w:val="2"/>
            <w:shd w:val="clear" w:color="auto" w:fill="D9D9D9"/>
            <w:vAlign w:val="center"/>
          </w:tcPr>
          <w:p w:rsidR="00A8398F" w:rsidRPr="00A86641" w:rsidRDefault="004D71E2" w:rsidP="00A86641">
            <w:pPr>
              <w:suppressAutoHyphens w:val="0"/>
              <w:spacing w:before="120"/>
              <w:jc w:val="left"/>
              <w:rPr>
                <w:rFonts w:asciiTheme="minorHAnsi" w:eastAsia="Calibri" w:hAnsiTheme="minorHAnsi" w:cs="Tahoma"/>
                <w:b/>
                <w:sz w:val="22"/>
                <w:szCs w:val="22"/>
                <w:lang w:val="el-GR" w:eastAsia="el-GR"/>
              </w:rPr>
            </w:pPr>
            <w:r w:rsidRPr="00A86641">
              <w:rPr>
                <w:rFonts w:asciiTheme="minorHAnsi" w:eastAsia="Calibri" w:hAnsiTheme="minorHAnsi" w:cs="Tahoma"/>
                <w:b/>
                <w:sz w:val="22"/>
                <w:szCs w:val="22"/>
                <w:lang w:val="el-GR" w:eastAsia="el-GR"/>
              </w:rPr>
              <w:t>1</w:t>
            </w:r>
            <w:r w:rsidR="00457D59" w:rsidRPr="00A86641">
              <w:rPr>
                <w:rFonts w:asciiTheme="minorHAnsi" w:eastAsia="Calibri" w:hAnsiTheme="minorHAnsi" w:cs="Tahoma"/>
                <w:b/>
                <w:sz w:val="22"/>
                <w:szCs w:val="22"/>
                <w:lang w:val="el-GR" w:eastAsia="el-GR"/>
              </w:rPr>
              <w:t>6</w:t>
            </w:r>
            <w:r w:rsidRPr="00A86641">
              <w:rPr>
                <w:rFonts w:asciiTheme="minorHAnsi" w:eastAsia="Calibri" w:hAnsiTheme="minorHAnsi" w:cs="Tahoma"/>
                <w:b/>
                <w:sz w:val="22"/>
                <w:szCs w:val="22"/>
                <w:lang w:val="el-GR" w:eastAsia="el-GR"/>
              </w:rPr>
              <w:t>.</w:t>
            </w:r>
            <w:r w:rsidR="00A8398F" w:rsidRPr="00A86641">
              <w:rPr>
                <w:rFonts w:asciiTheme="minorHAnsi" w:eastAsia="Calibri" w:hAnsiTheme="minorHAnsi" w:cs="Tahoma"/>
                <w:b/>
                <w:sz w:val="22"/>
                <w:szCs w:val="22"/>
                <w:lang w:val="el-GR" w:eastAsia="el-GR"/>
              </w:rPr>
              <w:t xml:space="preserve">1 </w:t>
            </w:r>
            <w:r w:rsidR="00A86641">
              <w:rPr>
                <w:rFonts w:asciiTheme="minorHAnsi" w:eastAsia="Calibri" w:hAnsiTheme="minorHAnsi" w:cs="Tahoma"/>
                <w:b/>
                <w:sz w:val="22"/>
                <w:szCs w:val="22"/>
                <w:lang w:val="el-GR" w:eastAsia="el-GR"/>
              </w:rPr>
              <w:t xml:space="preserve">  </w:t>
            </w:r>
            <w:r w:rsidR="00A86641">
              <w:rPr>
                <w:rFonts w:asciiTheme="minorHAnsi" w:eastAsia="Calibri" w:hAnsiTheme="minorHAnsi" w:cs="Tahoma"/>
                <w:b/>
                <w:caps/>
                <w:sz w:val="22"/>
                <w:szCs w:val="22"/>
                <w:lang w:val="el-GR" w:eastAsia="el-GR"/>
              </w:rPr>
              <w:t xml:space="preserve">Ο δικαιούχος είναι κατά κύριο </w:t>
            </w:r>
            <w:r w:rsidR="00A8398F" w:rsidRPr="00A86641">
              <w:rPr>
                <w:rFonts w:asciiTheme="minorHAnsi" w:eastAsia="Calibri" w:hAnsiTheme="minorHAnsi" w:cs="Tahoma"/>
                <w:b/>
                <w:caps/>
                <w:sz w:val="22"/>
                <w:szCs w:val="22"/>
                <w:lang w:val="el-GR" w:eastAsia="el-GR"/>
              </w:rPr>
              <w:t>επά</w:t>
            </w:r>
            <w:r w:rsidR="00A86641">
              <w:rPr>
                <w:rFonts w:asciiTheme="minorHAnsi" w:eastAsia="Calibri" w:hAnsiTheme="minorHAnsi" w:cs="Tahoma"/>
                <w:b/>
                <w:caps/>
                <w:sz w:val="22"/>
                <w:szCs w:val="22"/>
                <w:lang w:val="el-GR" w:eastAsia="el-GR"/>
              </w:rPr>
              <w:t xml:space="preserve">γγελμα αγρότης ή εταιρικό σχήμα </w:t>
            </w:r>
            <w:r w:rsidR="00A8398F" w:rsidRPr="00A86641">
              <w:rPr>
                <w:rFonts w:asciiTheme="minorHAnsi" w:eastAsia="Calibri" w:hAnsiTheme="minorHAnsi" w:cs="Tahoma"/>
                <w:b/>
                <w:caps/>
                <w:sz w:val="22"/>
                <w:szCs w:val="22"/>
                <w:lang w:val="el-GR" w:eastAsia="el-GR"/>
              </w:rPr>
              <w:t>αγροτών</w:t>
            </w:r>
          </w:p>
        </w:tc>
        <w:tc>
          <w:tcPr>
            <w:tcW w:w="4961" w:type="dxa"/>
            <w:shd w:val="clear" w:color="auto" w:fill="auto"/>
          </w:tcPr>
          <w:p w:rsidR="00A8398F" w:rsidRPr="004B02B9" w:rsidRDefault="00A8398F" w:rsidP="002314EC">
            <w:pPr>
              <w:suppressAutoHyphens w:val="0"/>
              <w:spacing w:before="120"/>
              <w:rPr>
                <w:rFonts w:asciiTheme="minorHAnsi" w:eastAsia="Calibri" w:hAnsiTheme="minorHAnsi" w:cs="Tahoma"/>
                <w:sz w:val="22"/>
                <w:szCs w:val="22"/>
                <w:lang w:val="el-GR" w:eastAsia="el-GR"/>
              </w:rPr>
            </w:pPr>
            <w:r w:rsidRPr="004B02B9">
              <w:rPr>
                <w:rFonts w:asciiTheme="minorHAnsi" w:eastAsia="Calibri" w:hAnsiTheme="minorHAnsi" w:cs="Tahoma"/>
                <w:sz w:val="22"/>
                <w:szCs w:val="22"/>
                <w:lang w:val="el-GR" w:eastAsia="el-GR"/>
              </w:rPr>
              <w:t>ΝΑΙ/ΟΧΙ</w:t>
            </w:r>
          </w:p>
        </w:tc>
      </w:tr>
      <w:tr w:rsidR="002D2954" w:rsidRPr="002D2954" w:rsidTr="00896165">
        <w:trPr>
          <w:trHeight w:val="1069"/>
        </w:trPr>
        <w:tc>
          <w:tcPr>
            <w:tcW w:w="4678" w:type="dxa"/>
            <w:gridSpan w:val="2"/>
            <w:vMerge w:val="restart"/>
            <w:shd w:val="clear" w:color="auto" w:fill="D9D9D9"/>
            <w:vAlign w:val="center"/>
          </w:tcPr>
          <w:p w:rsidR="002D2954" w:rsidRPr="00A86641" w:rsidRDefault="002D2954" w:rsidP="00A86641">
            <w:pPr>
              <w:suppressAutoHyphens w:val="0"/>
              <w:spacing w:before="120" w:after="120" w:line="240" w:lineRule="auto"/>
              <w:rPr>
                <w:rFonts w:asciiTheme="minorHAnsi" w:eastAsia="Calibri" w:hAnsiTheme="minorHAnsi" w:cs="Tahoma"/>
                <w:b/>
                <w:sz w:val="22"/>
                <w:szCs w:val="22"/>
                <w:lang w:val="el-GR" w:eastAsia="el-GR"/>
              </w:rPr>
            </w:pPr>
            <w:r w:rsidRPr="00A86641">
              <w:rPr>
                <w:rFonts w:asciiTheme="minorHAnsi" w:eastAsia="Calibri" w:hAnsiTheme="minorHAnsi" w:cs="Tahoma"/>
                <w:b/>
                <w:sz w:val="22"/>
                <w:szCs w:val="22"/>
                <w:lang w:val="el-GR" w:eastAsia="el-GR"/>
              </w:rPr>
              <w:t xml:space="preserve">16.2. </w:t>
            </w:r>
          </w:p>
          <w:p w:rsidR="002D2954" w:rsidRPr="00A86641" w:rsidRDefault="002D2954" w:rsidP="00837932">
            <w:pPr>
              <w:suppressAutoHyphens w:val="0"/>
              <w:spacing w:before="120" w:after="240" w:line="240" w:lineRule="auto"/>
              <w:jc w:val="right"/>
              <w:rPr>
                <w:rFonts w:asciiTheme="minorHAnsi" w:eastAsia="Calibri" w:hAnsiTheme="minorHAnsi" w:cs="Tahoma"/>
                <w:b/>
                <w:sz w:val="22"/>
                <w:szCs w:val="22"/>
                <w:lang w:val="el-GR" w:eastAsia="el-GR"/>
              </w:rPr>
            </w:pPr>
            <w:r w:rsidRPr="00A86641">
              <w:rPr>
                <w:rFonts w:asciiTheme="minorHAnsi" w:eastAsia="Calibri" w:hAnsiTheme="minorHAnsi" w:cs="Tahoma"/>
                <w:b/>
                <w:sz w:val="22"/>
                <w:szCs w:val="22"/>
                <w:lang w:val="el-GR" w:eastAsia="el-GR"/>
              </w:rPr>
              <w:t>Ο δικαιούχος είναι ΑΜΕΑ</w:t>
            </w:r>
          </w:p>
          <w:p w:rsidR="002D2954" w:rsidRPr="00A86641" w:rsidRDefault="002D2954" w:rsidP="002D2954">
            <w:pPr>
              <w:spacing w:before="120" w:after="120" w:line="240" w:lineRule="auto"/>
              <w:jc w:val="right"/>
              <w:rPr>
                <w:rFonts w:asciiTheme="minorHAnsi" w:eastAsia="Calibri" w:hAnsiTheme="minorHAnsi" w:cs="Tahoma"/>
                <w:b/>
                <w:sz w:val="22"/>
                <w:szCs w:val="22"/>
                <w:lang w:val="el-GR" w:eastAsia="el-GR"/>
              </w:rPr>
            </w:pPr>
            <w:r w:rsidRPr="00A86641">
              <w:rPr>
                <w:rFonts w:asciiTheme="minorHAnsi" w:eastAsia="Calibri" w:hAnsiTheme="minorHAnsi" w:cs="Tahoma"/>
                <w:b/>
                <w:sz w:val="22"/>
                <w:szCs w:val="22"/>
                <w:lang w:val="el-GR" w:eastAsia="el-GR"/>
              </w:rPr>
              <w:t xml:space="preserve"> ΦΥΛΛΟ / ΗΛΙΚΙΑ (κατά την ημερομηνία υποβολής της αίτησης)</w:t>
            </w:r>
          </w:p>
          <w:p w:rsidR="002D2954" w:rsidRPr="004B296A" w:rsidRDefault="002D2954" w:rsidP="00A86641">
            <w:pPr>
              <w:suppressAutoHyphens w:val="0"/>
              <w:spacing w:before="120" w:after="120"/>
              <w:jc w:val="right"/>
              <w:rPr>
                <w:rFonts w:ascii="Trebuchet MS" w:eastAsia="Calibri" w:hAnsi="Trebuchet MS" w:cs="Tahoma"/>
                <w:b/>
                <w:sz w:val="18"/>
                <w:szCs w:val="18"/>
                <w:lang w:val="el-GR" w:eastAsia="el-GR"/>
              </w:rPr>
            </w:pPr>
            <w:r w:rsidRPr="00A86641">
              <w:rPr>
                <w:rFonts w:asciiTheme="minorHAnsi" w:eastAsia="Calibri" w:hAnsiTheme="minorHAnsi" w:cs="Tahoma"/>
                <w:b/>
                <w:sz w:val="22"/>
                <w:szCs w:val="22"/>
                <w:lang w:val="el-GR" w:eastAsia="el-GR"/>
              </w:rPr>
              <w:t>Είδος επιχείρησης (σύμφωνα με τη σύσταση της Επιτροπής 2003/361/ΕΚ)</w:t>
            </w:r>
          </w:p>
        </w:tc>
        <w:tc>
          <w:tcPr>
            <w:tcW w:w="4961" w:type="dxa"/>
            <w:shd w:val="clear" w:color="auto" w:fill="auto"/>
            <w:vAlign w:val="bottom"/>
          </w:tcPr>
          <w:p w:rsidR="002D2954" w:rsidRPr="004B296A" w:rsidRDefault="002D2954" w:rsidP="002D2954">
            <w:pPr>
              <w:spacing w:before="120" w:after="120" w:line="240" w:lineRule="auto"/>
              <w:jc w:val="left"/>
              <w:rPr>
                <w:rFonts w:ascii="Trebuchet MS" w:eastAsia="Calibri" w:hAnsi="Trebuchet MS" w:cs="Tahoma"/>
                <w:sz w:val="18"/>
                <w:szCs w:val="18"/>
                <w:lang w:val="el-GR" w:eastAsia="el-GR"/>
              </w:rPr>
            </w:pPr>
            <w:r w:rsidRPr="004B02B9">
              <w:rPr>
                <w:rFonts w:asciiTheme="minorHAnsi" w:eastAsia="Calibri" w:hAnsiTheme="minorHAnsi" w:cs="Tahoma"/>
                <w:sz w:val="22"/>
                <w:szCs w:val="22"/>
                <w:lang w:val="el-GR" w:eastAsia="el-GR"/>
              </w:rPr>
              <w:t>ΝΑΙ/ΟΧΙ</w:t>
            </w:r>
          </w:p>
        </w:tc>
      </w:tr>
      <w:tr w:rsidR="00A86641" w:rsidRPr="00A86641" w:rsidTr="00896165">
        <w:trPr>
          <w:trHeight w:val="644"/>
        </w:trPr>
        <w:tc>
          <w:tcPr>
            <w:tcW w:w="4678" w:type="dxa"/>
            <w:gridSpan w:val="2"/>
            <w:vMerge/>
            <w:shd w:val="clear" w:color="auto" w:fill="D9D9D9"/>
            <w:vAlign w:val="center"/>
          </w:tcPr>
          <w:p w:rsidR="00A86641" w:rsidRPr="004B296A" w:rsidRDefault="00A86641" w:rsidP="00FC16B8">
            <w:pPr>
              <w:suppressAutoHyphens w:val="0"/>
              <w:spacing w:before="120"/>
              <w:jc w:val="right"/>
              <w:rPr>
                <w:rFonts w:ascii="Trebuchet MS" w:eastAsia="Calibri" w:hAnsi="Trebuchet MS" w:cs="Tahoma"/>
                <w:b/>
                <w:sz w:val="18"/>
                <w:szCs w:val="18"/>
                <w:lang w:val="el-GR" w:eastAsia="el-GR"/>
              </w:rPr>
            </w:pPr>
          </w:p>
        </w:tc>
        <w:tc>
          <w:tcPr>
            <w:tcW w:w="4961" w:type="dxa"/>
            <w:shd w:val="clear" w:color="auto" w:fill="auto"/>
          </w:tcPr>
          <w:p w:rsidR="00A86641" w:rsidRPr="004B02B9" w:rsidRDefault="00A86641" w:rsidP="002314EC">
            <w:pPr>
              <w:suppressAutoHyphens w:val="0"/>
              <w:spacing w:before="120"/>
              <w:rPr>
                <w:rFonts w:asciiTheme="minorHAnsi" w:eastAsia="Calibri" w:hAnsiTheme="minorHAnsi" w:cs="Tahoma"/>
                <w:sz w:val="18"/>
                <w:szCs w:val="18"/>
                <w:lang w:val="el-GR" w:eastAsia="el-GR"/>
              </w:rPr>
            </w:pPr>
          </w:p>
        </w:tc>
      </w:tr>
      <w:tr w:rsidR="00A86641" w:rsidRPr="006E503E" w:rsidTr="002D2954">
        <w:trPr>
          <w:trHeight w:val="823"/>
        </w:trPr>
        <w:tc>
          <w:tcPr>
            <w:tcW w:w="4678" w:type="dxa"/>
            <w:gridSpan w:val="2"/>
            <w:vMerge/>
            <w:shd w:val="clear" w:color="auto" w:fill="D9D9D9"/>
            <w:vAlign w:val="center"/>
          </w:tcPr>
          <w:p w:rsidR="00A86641" w:rsidRPr="004B296A" w:rsidRDefault="00A86641" w:rsidP="00FC16B8">
            <w:pPr>
              <w:suppressAutoHyphens w:val="0"/>
              <w:spacing w:before="120"/>
              <w:jc w:val="right"/>
              <w:rPr>
                <w:rFonts w:ascii="Trebuchet MS" w:eastAsia="Calibri" w:hAnsi="Trebuchet MS" w:cs="Tahoma"/>
                <w:b/>
                <w:sz w:val="18"/>
                <w:szCs w:val="18"/>
                <w:lang w:val="el-GR" w:eastAsia="el-GR"/>
              </w:rPr>
            </w:pPr>
          </w:p>
        </w:tc>
        <w:tc>
          <w:tcPr>
            <w:tcW w:w="4961" w:type="dxa"/>
            <w:shd w:val="clear" w:color="auto" w:fill="auto"/>
          </w:tcPr>
          <w:p w:rsidR="00A86641" w:rsidRPr="004B02B9" w:rsidRDefault="004B02B9" w:rsidP="00A86641">
            <w:pPr>
              <w:suppressAutoHyphens w:val="0"/>
              <w:spacing w:before="240"/>
              <w:rPr>
                <w:rFonts w:asciiTheme="minorHAnsi" w:eastAsia="Calibri" w:hAnsiTheme="minorHAnsi" w:cs="Tahoma"/>
                <w:sz w:val="22"/>
                <w:szCs w:val="22"/>
                <w:lang w:val="el-GR" w:eastAsia="el-GR"/>
              </w:rPr>
            </w:pPr>
            <w:r w:rsidRPr="004B02B9">
              <w:rPr>
                <w:rFonts w:asciiTheme="minorHAnsi" w:eastAsia="Calibri" w:hAnsiTheme="minorHAnsi" w:cs="Tahoma"/>
                <w:bCs/>
                <w:noProof/>
                <w:sz w:val="22"/>
                <w:szCs w:val="22"/>
                <w:highlight w:val="yellow"/>
                <w:lang w:val="el-GR" w:eastAsia="el-GR"/>
              </w:rPr>
              <mc:AlternateContent>
                <mc:Choice Requires="wps">
                  <w:drawing>
                    <wp:anchor distT="0" distB="0" distL="114300" distR="114300" simplePos="0" relativeHeight="251669504" behindDoc="0" locked="0" layoutInCell="1" allowOverlap="1" wp14:anchorId="6A966D02" wp14:editId="27E0C410">
                      <wp:simplePos x="0" y="0"/>
                      <wp:positionH relativeFrom="column">
                        <wp:posOffset>2607310</wp:posOffset>
                      </wp:positionH>
                      <wp:positionV relativeFrom="paragraph">
                        <wp:posOffset>121285</wp:posOffset>
                      </wp:positionV>
                      <wp:extent cx="304800" cy="200025"/>
                      <wp:effectExtent l="0" t="0" r="19050" b="28575"/>
                      <wp:wrapNone/>
                      <wp:docPr id="6" name="Στρογγυλεμένο ορθογώνιο 6"/>
                      <wp:cNvGraphicFramePr/>
                      <a:graphic xmlns:a="http://schemas.openxmlformats.org/drawingml/2006/main">
                        <a:graphicData uri="http://schemas.microsoft.com/office/word/2010/wordprocessingShape">
                          <wps:wsp>
                            <wps:cNvSpPr/>
                            <wps:spPr>
                              <a:xfrm>
                                <a:off x="0" y="0"/>
                                <a:ext cx="304800" cy="20002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Στρογγυλεμένο ορθογώνιο 6" o:spid="_x0000_s1026" style="position:absolute;margin-left:205.3pt;margin-top:9.55pt;width:24pt;height:15.75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" filled="f" strokecolor="black [3213]"/>
                  </w:pict>
                </mc:Fallback>
              </mc:AlternateContent>
            </w:r>
            <w:r w:rsidRPr="004B02B9">
              <w:rPr>
                <w:rFonts w:asciiTheme="minorHAnsi" w:eastAsia="Calibri" w:hAnsiTheme="minorHAnsi" w:cs="Tahoma"/>
                <w:bCs/>
                <w:noProof/>
                <w:sz w:val="22"/>
                <w:szCs w:val="22"/>
                <w:highlight w:val="yellow"/>
                <w:lang w:val="el-GR" w:eastAsia="el-GR"/>
              </w:rPr>
              <mc:AlternateContent>
                <mc:Choice Requires="wps">
                  <w:drawing>
                    <wp:anchor distT="0" distB="0" distL="114300" distR="114300" simplePos="0" relativeHeight="251665408" behindDoc="0" locked="0" layoutInCell="1" allowOverlap="1" wp14:anchorId="74CE6796" wp14:editId="2D68D42A">
                      <wp:simplePos x="0" y="0"/>
                      <wp:positionH relativeFrom="column">
                        <wp:posOffset>854710</wp:posOffset>
                      </wp:positionH>
                      <wp:positionV relativeFrom="paragraph">
                        <wp:posOffset>121285</wp:posOffset>
                      </wp:positionV>
                      <wp:extent cx="304800" cy="200025"/>
                      <wp:effectExtent l="0" t="0" r="19050" b="28575"/>
                      <wp:wrapNone/>
                      <wp:docPr id="4" name="Στρογγυλεμένο ορθογώνιο 4"/>
                      <wp:cNvGraphicFramePr/>
                      <a:graphic xmlns:a="http://schemas.openxmlformats.org/drawingml/2006/main">
                        <a:graphicData uri="http://schemas.microsoft.com/office/word/2010/wordprocessingShape">
                          <wps:wsp>
                            <wps:cNvSpPr/>
                            <wps:spPr>
                              <a:xfrm>
                                <a:off x="0" y="0"/>
                                <a:ext cx="304800" cy="20002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Στρογγυλεμένο ορθογώνιο 4" o:spid="_x0000_s1026" style="position:absolute;margin-left:67.3pt;margin-top:9.55pt;width:24pt;height:15.7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" filled="f" strokecolor="black [3213]"/>
                  </w:pict>
                </mc:Fallback>
              </mc:AlternateContent>
            </w:r>
            <w:r w:rsidR="00A86641" w:rsidRPr="004B02B9">
              <w:rPr>
                <w:rFonts w:asciiTheme="minorHAnsi" w:eastAsia="Calibri" w:hAnsiTheme="minorHAnsi" w:cs="Tahoma"/>
                <w:sz w:val="22"/>
                <w:szCs w:val="22"/>
                <w:lang w:val="el-GR" w:eastAsia="el-GR"/>
              </w:rPr>
              <w:t>ΠΟΛΥ ΜΙΚΡΗ</w:t>
            </w:r>
            <w:r w:rsidRPr="004B02B9">
              <w:rPr>
                <w:rFonts w:asciiTheme="minorHAnsi" w:eastAsia="Calibri" w:hAnsiTheme="minorHAnsi" w:cs="Tahoma"/>
                <w:sz w:val="22"/>
                <w:szCs w:val="22"/>
                <w:lang w:val="el-GR" w:eastAsia="el-GR"/>
              </w:rPr>
              <w:t xml:space="preserve">              </w:t>
            </w:r>
            <w:r>
              <w:rPr>
                <w:rFonts w:asciiTheme="minorHAnsi" w:eastAsia="Calibri" w:hAnsiTheme="minorHAnsi" w:cs="Tahoma"/>
                <w:sz w:val="22"/>
                <w:szCs w:val="22"/>
                <w:lang w:val="el-GR" w:eastAsia="el-GR"/>
              </w:rPr>
              <w:t xml:space="preserve">          </w:t>
            </w:r>
            <w:r w:rsidR="00A86641" w:rsidRPr="004B02B9">
              <w:rPr>
                <w:rFonts w:asciiTheme="minorHAnsi" w:eastAsia="Calibri" w:hAnsiTheme="minorHAnsi" w:cs="Tahoma"/>
                <w:sz w:val="22"/>
                <w:szCs w:val="22"/>
                <w:lang w:val="el-GR" w:eastAsia="el-GR"/>
              </w:rPr>
              <w:t xml:space="preserve">ΜΕΣΑΙΑ/ΜΕΓΑΛΗ      </w:t>
            </w:r>
          </w:p>
          <w:p w:rsidR="00A86641" w:rsidRPr="004B02B9" w:rsidRDefault="00A86641" w:rsidP="00A86641">
            <w:pPr>
              <w:suppressAutoHyphens w:val="0"/>
              <w:spacing w:before="120"/>
              <w:rPr>
                <w:rFonts w:asciiTheme="minorHAnsi" w:eastAsia="Calibri" w:hAnsiTheme="minorHAnsi" w:cs="Tahoma"/>
                <w:sz w:val="18"/>
                <w:szCs w:val="18"/>
                <w:lang w:val="el-GR" w:eastAsia="el-GR"/>
              </w:rPr>
            </w:pPr>
            <w:r w:rsidRPr="004B02B9">
              <w:rPr>
                <w:rFonts w:asciiTheme="minorHAnsi" w:eastAsia="Calibri" w:hAnsiTheme="minorHAnsi" w:cs="Tahoma"/>
                <w:bCs/>
                <w:noProof/>
                <w:sz w:val="22"/>
                <w:szCs w:val="22"/>
                <w:highlight w:val="yellow"/>
                <w:lang w:val="el-GR" w:eastAsia="el-GR"/>
              </w:rPr>
              <mc:AlternateContent>
                <mc:Choice Requires="wps">
                  <w:drawing>
                    <wp:anchor distT="0" distB="0" distL="114300" distR="114300" simplePos="0" relativeHeight="251667456" behindDoc="0" locked="0" layoutInCell="1" allowOverlap="1" wp14:anchorId="29A00DAD" wp14:editId="7C396515">
                      <wp:simplePos x="0" y="0"/>
                      <wp:positionH relativeFrom="column">
                        <wp:posOffset>854710</wp:posOffset>
                      </wp:positionH>
                      <wp:positionV relativeFrom="paragraph">
                        <wp:posOffset>24765</wp:posOffset>
                      </wp:positionV>
                      <wp:extent cx="304800" cy="200025"/>
                      <wp:effectExtent l="0" t="0" r="19050" b="28575"/>
                      <wp:wrapNone/>
                      <wp:docPr id="5" name="Στρογγυλεμένο ορθογώνιο 5"/>
                      <wp:cNvGraphicFramePr/>
                      <a:graphic xmlns:a="http://schemas.openxmlformats.org/drawingml/2006/main">
                        <a:graphicData uri="http://schemas.microsoft.com/office/word/2010/wordprocessingShape">
                          <wps:wsp>
                            <wps:cNvSpPr/>
                            <wps:spPr>
                              <a:xfrm>
                                <a:off x="0" y="0"/>
                                <a:ext cx="304800" cy="20002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Στρογγυλεμένο ορθογώνιο 5" o:spid="_x0000_s1026" style="position:absolute;margin-left:67.3pt;margin-top:1.95pt;width:24pt;height:15.7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" filled="f" strokecolor="black [3213]"/>
                  </w:pict>
                </mc:Fallback>
              </mc:AlternateContent>
            </w:r>
            <w:r w:rsidRPr="004B02B9">
              <w:rPr>
                <w:rFonts w:asciiTheme="minorHAnsi" w:eastAsia="Calibri" w:hAnsiTheme="minorHAnsi" w:cs="Tahoma"/>
                <w:sz w:val="22"/>
                <w:szCs w:val="22"/>
                <w:lang w:val="el-GR" w:eastAsia="el-GR"/>
              </w:rPr>
              <w:t xml:space="preserve">        ΜΙΚΡΗ</w:t>
            </w:r>
          </w:p>
        </w:tc>
      </w:tr>
    </w:tbl>
    <w:p w:rsidR="00A8398F" w:rsidRDefault="00A8398F" w:rsidP="002314EC">
      <w:pPr>
        <w:jc w:val="center"/>
        <w:rPr>
          <w:b/>
          <w:sz w:val="24"/>
          <w:lang w:val="el-GR"/>
        </w:rPr>
      </w:pPr>
    </w:p>
    <w:p w:rsidR="00BA0083" w:rsidRDefault="00BA0083" w:rsidP="002314EC">
      <w:pPr>
        <w:jc w:val="center"/>
        <w:rPr>
          <w:b/>
          <w:sz w:val="24"/>
          <w:lang w:val="el-GR"/>
        </w:rPr>
      </w:pPr>
    </w:p>
    <w:tbl>
      <w:tblPr>
        <w:tblW w:w="9953"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
        <w:gridCol w:w="912"/>
        <w:gridCol w:w="158"/>
        <w:gridCol w:w="749"/>
        <w:gridCol w:w="334"/>
        <w:gridCol w:w="709"/>
        <w:gridCol w:w="507"/>
        <w:gridCol w:w="2470"/>
        <w:gridCol w:w="162"/>
        <w:gridCol w:w="546"/>
        <w:gridCol w:w="1001"/>
        <w:gridCol w:w="1891"/>
        <w:gridCol w:w="257"/>
      </w:tblGrid>
      <w:tr w:rsidR="00A8398F" w:rsidRPr="00822857" w:rsidTr="004B02B9">
        <w:trPr>
          <w:gridBefore w:val="1"/>
          <w:wBefore w:w="257" w:type="dxa"/>
          <w:trHeight w:val="768"/>
          <w:jc w:val="center"/>
        </w:trPr>
        <w:tc>
          <w:tcPr>
            <w:tcW w:w="1070" w:type="dxa"/>
            <w:gridSpan w:val="2"/>
            <w:shd w:val="clear" w:color="auto" w:fill="808080"/>
            <w:vAlign w:val="center"/>
          </w:tcPr>
          <w:p w:rsidR="00A8398F" w:rsidRPr="004B02B9" w:rsidRDefault="00457D59" w:rsidP="002314EC">
            <w:pPr>
              <w:spacing w:before="60" w:after="60" w:line="240" w:lineRule="atLeast"/>
              <w:rPr>
                <w:rFonts w:asciiTheme="minorHAnsi" w:hAnsiTheme="minorHAnsi"/>
                <w:b/>
                <w:sz w:val="22"/>
                <w:szCs w:val="22"/>
                <w:lang w:val="el-GR"/>
              </w:rPr>
            </w:pPr>
            <w:r w:rsidRPr="004B02B9">
              <w:rPr>
                <w:rFonts w:asciiTheme="minorHAnsi" w:hAnsiTheme="minorHAnsi"/>
                <w:b/>
                <w:sz w:val="22"/>
                <w:szCs w:val="22"/>
                <w:lang w:val="el-GR"/>
              </w:rPr>
              <w:t>16</w:t>
            </w:r>
            <w:r w:rsidR="00A8398F" w:rsidRPr="004B02B9">
              <w:rPr>
                <w:rFonts w:asciiTheme="minorHAnsi" w:hAnsiTheme="minorHAnsi"/>
                <w:b/>
                <w:sz w:val="22"/>
                <w:szCs w:val="22"/>
                <w:lang w:val="el-GR"/>
              </w:rPr>
              <w:t>.3</w:t>
            </w:r>
          </w:p>
        </w:tc>
        <w:tc>
          <w:tcPr>
            <w:tcW w:w="8626" w:type="dxa"/>
            <w:gridSpan w:val="10"/>
            <w:shd w:val="clear" w:color="auto" w:fill="A6A6A6"/>
            <w:vAlign w:val="center"/>
          </w:tcPr>
          <w:p w:rsidR="00A8398F" w:rsidRPr="004B02B9" w:rsidRDefault="00A8398F" w:rsidP="002314EC">
            <w:pPr>
              <w:suppressAutoHyphens w:val="0"/>
              <w:spacing w:before="120" w:line="240" w:lineRule="auto"/>
              <w:jc w:val="center"/>
              <w:rPr>
                <w:rFonts w:asciiTheme="minorHAnsi" w:eastAsia="Calibri" w:hAnsiTheme="minorHAnsi" w:cs="Tahoma"/>
                <w:b/>
                <w:sz w:val="22"/>
                <w:szCs w:val="22"/>
                <w:lang w:val="el-GR" w:eastAsia="el-GR"/>
              </w:rPr>
            </w:pPr>
            <w:r w:rsidRPr="004B02B9">
              <w:rPr>
                <w:rFonts w:asciiTheme="minorHAnsi" w:eastAsia="Calibri" w:hAnsiTheme="minorHAnsi" w:cs="Tahoma"/>
                <w:b/>
                <w:sz w:val="22"/>
                <w:szCs w:val="22"/>
                <w:lang w:val="el-GR" w:eastAsia="el-GR"/>
              </w:rPr>
              <w:t>ΛΟΙΠΑ ΧΑΡΑΚΤΗΡΙΣΤΙΚΑ ΥΠΟΨΗΦΙΟΥ ΔΙΚΑΙΟΥΧΟΥ</w:t>
            </w:r>
          </w:p>
        </w:tc>
      </w:tr>
      <w:tr w:rsidR="00A8398F" w:rsidRPr="006E503E" w:rsidTr="00FC16B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57" w:type="dxa"/>
          <w:trHeight w:val="172"/>
        </w:trPr>
        <w:tc>
          <w:tcPr>
            <w:tcW w:w="9696" w:type="dxa"/>
            <w:gridSpan w:val="12"/>
            <w:tcBorders>
              <w:top w:val="single" w:sz="4" w:space="0" w:color="auto"/>
              <w:left w:val="single" w:sz="4" w:space="0" w:color="auto"/>
              <w:bottom w:val="single" w:sz="4" w:space="0" w:color="auto"/>
              <w:right w:val="single" w:sz="4" w:space="0" w:color="auto"/>
            </w:tcBorders>
            <w:shd w:val="pct20" w:color="auto" w:fill="auto"/>
            <w:vAlign w:val="center"/>
          </w:tcPr>
          <w:p w:rsidR="00A8398F" w:rsidRPr="004B02B9" w:rsidRDefault="00A8398F" w:rsidP="00837932">
            <w:pPr>
              <w:suppressAutoHyphens w:val="0"/>
              <w:spacing w:before="120" w:after="120" w:line="240" w:lineRule="auto"/>
              <w:jc w:val="center"/>
              <w:rPr>
                <w:rFonts w:asciiTheme="minorHAnsi" w:eastAsia="Calibri" w:hAnsiTheme="minorHAnsi"/>
                <w:b/>
                <w:caps/>
                <w:sz w:val="22"/>
                <w:szCs w:val="22"/>
                <w:lang w:val="el-GR" w:eastAsia="en-US"/>
              </w:rPr>
            </w:pPr>
            <w:r w:rsidRPr="004B02B9">
              <w:rPr>
                <w:rFonts w:asciiTheme="minorHAnsi" w:eastAsia="Calibri" w:hAnsiTheme="minorHAnsi"/>
                <w:b/>
                <w:caps/>
                <w:sz w:val="22"/>
                <w:szCs w:val="22"/>
                <w:lang w:val="el-GR" w:eastAsia="en-US"/>
              </w:rPr>
              <w:t>ΕΚΠΑΙΔΕΥΣΗ</w:t>
            </w:r>
          </w:p>
          <w:p w:rsidR="00C5001E" w:rsidRPr="004B02B9" w:rsidRDefault="00C5001E" w:rsidP="00837932">
            <w:pPr>
              <w:suppressAutoHyphens w:val="0"/>
              <w:spacing w:before="120" w:after="120" w:line="240" w:lineRule="auto"/>
              <w:rPr>
                <w:rFonts w:asciiTheme="minorHAnsi" w:eastAsia="Calibri" w:hAnsiTheme="minorHAnsi"/>
                <w:b/>
                <w:caps/>
                <w:sz w:val="22"/>
                <w:szCs w:val="22"/>
                <w:lang w:val="el-GR" w:eastAsia="en-US"/>
              </w:rPr>
            </w:pPr>
            <w:r w:rsidRPr="004B02B9">
              <w:rPr>
                <w:rFonts w:asciiTheme="minorHAnsi" w:eastAsia="Calibri" w:hAnsiTheme="minorHAnsi"/>
                <w:i/>
                <w:sz w:val="22"/>
                <w:szCs w:val="22"/>
                <w:lang w:val="el-GR" w:eastAsia="en-US"/>
              </w:rPr>
              <w:t>Δε συμπληρώνεται εκπαίδευση που δε σχετίζεται με τη φύση και το αντικείμενο του προτεινόμενου έργου</w:t>
            </w:r>
          </w:p>
        </w:tc>
      </w:tr>
      <w:tr w:rsidR="00A8398F" w:rsidRPr="0039185C" w:rsidTr="008379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57" w:type="dxa"/>
          <w:trHeight w:val="411"/>
        </w:trPr>
        <w:tc>
          <w:tcPr>
            <w:tcW w:w="3119" w:type="dxa"/>
            <w:gridSpan w:val="6"/>
            <w:tcBorders>
              <w:top w:val="single" w:sz="4" w:space="0" w:color="auto"/>
              <w:left w:val="single" w:sz="4" w:space="0" w:color="auto"/>
              <w:bottom w:val="single" w:sz="4" w:space="0" w:color="auto"/>
              <w:right w:val="single" w:sz="4" w:space="0" w:color="auto"/>
            </w:tcBorders>
            <w:shd w:val="pct20" w:color="auto" w:fill="auto"/>
            <w:vAlign w:val="center"/>
          </w:tcPr>
          <w:p w:rsidR="00A8398F" w:rsidRPr="004B02B9" w:rsidRDefault="00A8398F" w:rsidP="00FC16B8">
            <w:pPr>
              <w:suppressAutoHyphens w:val="0"/>
              <w:spacing w:before="120" w:after="120" w:line="259" w:lineRule="auto"/>
              <w:jc w:val="center"/>
              <w:rPr>
                <w:rFonts w:asciiTheme="minorHAnsi" w:eastAsia="Calibri" w:hAnsiTheme="minorHAnsi"/>
                <w:b/>
                <w:caps/>
                <w:sz w:val="22"/>
                <w:szCs w:val="22"/>
                <w:lang w:val="el-GR" w:eastAsia="en-US"/>
              </w:rPr>
            </w:pPr>
            <w:r w:rsidRPr="004B02B9">
              <w:rPr>
                <w:rFonts w:asciiTheme="minorHAnsi" w:eastAsia="Calibri" w:hAnsiTheme="minorHAnsi"/>
                <w:b/>
                <w:caps/>
                <w:sz w:val="22"/>
                <w:szCs w:val="22"/>
                <w:lang w:val="el-GR" w:eastAsia="en-US"/>
              </w:rPr>
              <w:t>Τίτλος Σπουδών</w:t>
            </w:r>
          </w:p>
        </w:tc>
        <w:tc>
          <w:tcPr>
            <w:tcW w:w="3685" w:type="dxa"/>
            <w:gridSpan w:val="4"/>
            <w:tcBorders>
              <w:top w:val="single" w:sz="4" w:space="0" w:color="auto"/>
              <w:left w:val="nil"/>
              <w:bottom w:val="single" w:sz="4" w:space="0" w:color="auto"/>
              <w:right w:val="single" w:sz="4" w:space="0" w:color="auto"/>
            </w:tcBorders>
            <w:shd w:val="pct20" w:color="auto" w:fill="auto"/>
            <w:noWrap/>
            <w:vAlign w:val="center"/>
          </w:tcPr>
          <w:p w:rsidR="00A8398F" w:rsidRPr="004B02B9" w:rsidRDefault="00A8398F" w:rsidP="00FC16B8">
            <w:pPr>
              <w:suppressAutoHyphens w:val="0"/>
              <w:spacing w:before="120" w:after="120" w:line="259" w:lineRule="auto"/>
              <w:jc w:val="center"/>
              <w:rPr>
                <w:rFonts w:asciiTheme="minorHAnsi" w:eastAsia="Calibri" w:hAnsiTheme="minorHAnsi"/>
                <w:b/>
                <w:caps/>
                <w:sz w:val="22"/>
                <w:szCs w:val="22"/>
                <w:lang w:val="el-GR" w:eastAsia="en-US"/>
              </w:rPr>
            </w:pPr>
            <w:r w:rsidRPr="004B02B9">
              <w:rPr>
                <w:rFonts w:asciiTheme="minorHAnsi" w:eastAsia="Calibri" w:hAnsiTheme="minorHAnsi"/>
                <w:b/>
                <w:caps/>
                <w:sz w:val="22"/>
                <w:szCs w:val="22"/>
                <w:lang w:val="el-GR" w:eastAsia="en-US"/>
              </w:rPr>
              <w:t>Εκπαιδευτικό ΙΔΡΥΜΑ/Τμήμα/ΚΑΤΕΥΘΥΝΣΗ</w:t>
            </w:r>
          </w:p>
        </w:tc>
        <w:tc>
          <w:tcPr>
            <w:tcW w:w="2892" w:type="dxa"/>
            <w:gridSpan w:val="2"/>
            <w:tcBorders>
              <w:top w:val="single" w:sz="4" w:space="0" w:color="auto"/>
              <w:left w:val="nil"/>
              <w:bottom w:val="single" w:sz="4" w:space="0" w:color="auto"/>
              <w:right w:val="single" w:sz="4" w:space="0" w:color="auto"/>
            </w:tcBorders>
            <w:shd w:val="pct20" w:color="auto" w:fill="auto"/>
            <w:vAlign w:val="center"/>
          </w:tcPr>
          <w:p w:rsidR="00A8398F" w:rsidRPr="004B02B9" w:rsidRDefault="00A8398F" w:rsidP="00FC16B8">
            <w:pPr>
              <w:suppressAutoHyphens w:val="0"/>
              <w:spacing w:before="120" w:after="120" w:line="259" w:lineRule="auto"/>
              <w:jc w:val="center"/>
              <w:rPr>
                <w:rFonts w:asciiTheme="minorHAnsi" w:eastAsia="Calibri" w:hAnsiTheme="minorHAnsi"/>
                <w:b/>
                <w:caps/>
                <w:sz w:val="22"/>
                <w:szCs w:val="22"/>
                <w:lang w:val="el-GR" w:eastAsia="en-US"/>
              </w:rPr>
            </w:pPr>
            <w:r w:rsidRPr="004B02B9">
              <w:rPr>
                <w:rFonts w:asciiTheme="minorHAnsi" w:eastAsia="Calibri" w:hAnsiTheme="minorHAnsi"/>
                <w:b/>
                <w:caps/>
                <w:sz w:val="22"/>
                <w:szCs w:val="22"/>
                <w:lang w:val="el-GR" w:eastAsia="en-US"/>
              </w:rPr>
              <w:t>ΠΕΡΙΓΡΑΦΗ</w:t>
            </w:r>
          </w:p>
        </w:tc>
      </w:tr>
      <w:tr w:rsidR="00A8398F" w:rsidRPr="0039185C" w:rsidTr="008379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57" w:type="dxa"/>
          <w:trHeight w:val="51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8398F" w:rsidRPr="0051112F" w:rsidRDefault="00A8398F" w:rsidP="002314EC">
            <w:pPr>
              <w:suppressAutoHyphens w:val="0"/>
              <w:spacing w:after="160" w:line="259" w:lineRule="auto"/>
              <w:jc w:val="left"/>
              <w:rPr>
                <w:rFonts w:ascii="Trebuchet MS" w:eastAsia="Calibri" w:hAnsi="Trebuchet MS"/>
                <w:szCs w:val="22"/>
                <w:lang w:val="el-GR" w:eastAsia="en-US"/>
              </w:rPr>
            </w:pPr>
          </w:p>
        </w:tc>
        <w:tc>
          <w:tcPr>
            <w:tcW w:w="3685" w:type="dxa"/>
            <w:gridSpan w:val="4"/>
            <w:tcBorders>
              <w:top w:val="single" w:sz="4" w:space="0" w:color="auto"/>
              <w:left w:val="nil"/>
              <w:bottom w:val="single" w:sz="4" w:space="0" w:color="auto"/>
              <w:right w:val="single" w:sz="4" w:space="0" w:color="auto"/>
            </w:tcBorders>
            <w:shd w:val="clear" w:color="auto" w:fill="auto"/>
            <w:noWrap/>
            <w:vAlign w:val="bottom"/>
          </w:tcPr>
          <w:p w:rsidR="00A8398F" w:rsidRPr="0051112F" w:rsidRDefault="00A8398F" w:rsidP="002314EC">
            <w:pPr>
              <w:suppressAutoHyphens w:val="0"/>
              <w:spacing w:after="160" w:line="259" w:lineRule="auto"/>
              <w:jc w:val="right"/>
              <w:rPr>
                <w:rFonts w:ascii="Trebuchet MS" w:eastAsia="Calibri" w:hAnsi="Trebuchet MS" w:cs="Arial"/>
                <w:szCs w:val="22"/>
                <w:lang w:val="el-GR" w:eastAsia="en-US"/>
              </w:rPr>
            </w:pPr>
          </w:p>
        </w:tc>
        <w:tc>
          <w:tcPr>
            <w:tcW w:w="2892" w:type="dxa"/>
            <w:gridSpan w:val="2"/>
            <w:tcBorders>
              <w:top w:val="single" w:sz="4" w:space="0" w:color="auto"/>
              <w:left w:val="nil"/>
              <w:bottom w:val="single" w:sz="4" w:space="0" w:color="auto"/>
              <w:right w:val="single" w:sz="4" w:space="0" w:color="auto"/>
            </w:tcBorders>
            <w:shd w:val="clear" w:color="auto" w:fill="auto"/>
            <w:vAlign w:val="center"/>
          </w:tcPr>
          <w:p w:rsidR="00A8398F" w:rsidRPr="0051112F" w:rsidRDefault="00A8398F" w:rsidP="002314EC">
            <w:pPr>
              <w:suppressAutoHyphens w:val="0"/>
              <w:spacing w:after="160" w:line="259" w:lineRule="auto"/>
              <w:jc w:val="center"/>
              <w:rPr>
                <w:rFonts w:ascii="Trebuchet MS" w:eastAsia="Calibri" w:hAnsi="Trebuchet MS" w:cs="Arial"/>
                <w:szCs w:val="22"/>
                <w:lang w:val="el-GR" w:eastAsia="en-US"/>
              </w:rPr>
            </w:pPr>
          </w:p>
        </w:tc>
      </w:tr>
      <w:tr w:rsidR="004B02B9" w:rsidRPr="0039185C" w:rsidTr="008379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57" w:type="dxa"/>
          <w:trHeight w:val="51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B02B9" w:rsidRPr="0051112F" w:rsidRDefault="004B02B9" w:rsidP="002314EC">
            <w:pPr>
              <w:suppressAutoHyphens w:val="0"/>
              <w:spacing w:after="160" w:line="259" w:lineRule="auto"/>
              <w:jc w:val="left"/>
              <w:rPr>
                <w:rFonts w:ascii="Trebuchet MS" w:eastAsia="Calibri" w:hAnsi="Trebuchet MS"/>
                <w:szCs w:val="22"/>
                <w:lang w:val="el-GR" w:eastAsia="en-US"/>
              </w:rPr>
            </w:pPr>
          </w:p>
        </w:tc>
        <w:tc>
          <w:tcPr>
            <w:tcW w:w="3685" w:type="dxa"/>
            <w:gridSpan w:val="4"/>
            <w:tcBorders>
              <w:top w:val="single" w:sz="4" w:space="0" w:color="auto"/>
              <w:left w:val="nil"/>
              <w:bottom w:val="single" w:sz="4" w:space="0" w:color="auto"/>
              <w:right w:val="single" w:sz="4" w:space="0" w:color="auto"/>
            </w:tcBorders>
            <w:shd w:val="clear" w:color="auto" w:fill="auto"/>
            <w:noWrap/>
            <w:vAlign w:val="bottom"/>
          </w:tcPr>
          <w:p w:rsidR="004B02B9" w:rsidRPr="0051112F" w:rsidRDefault="004B02B9" w:rsidP="002314EC">
            <w:pPr>
              <w:suppressAutoHyphens w:val="0"/>
              <w:spacing w:after="160" w:line="259" w:lineRule="auto"/>
              <w:jc w:val="right"/>
              <w:rPr>
                <w:rFonts w:ascii="Trebuchet MS" w:eastAsia="Calibri" w:hAnsi="Trebuchet MS" w:cs="Arial"/>
                <w:szCs w:val="22"/>
                <w:lang w:val="el-GR" w:eastAsia="en-US"/>
              </w:rPr>
            </w:pPr>
          </w:p>
        </w:tc>
        <w:tc>
          <w:tcPr>
            <w:tcW w:w="2892" w:type="dxa"/>
            <w:gridSpan w:val="2"/>
            <w:tcBorders>
              <w:top w:val="single" w:sz="4" w:space="0" w:color="auto"/>
              <w:left w:val="nil"/>
              <w:bottom w:val="single" w:sz="4" w:space="0" w:color="auto"/>
              <w:right w:val="single" w:sz="4" w:space="0" w:color="auto"/>
            </w:tcBorders>
            <w:shd w:val="clear" w:color="auto" w:fill="auto"/>
            <w:vAlign w:val="center"/>
          </w:tcPr>
          <w:p w:rsidR="004B02B9" w:rsidRPr="0051112F" w:rsidRDefault="004B02B9" w:rsidP="002314EC">
            <w:pPr>
              <w:suppressAutoHyphens w:val="0"/>
              <w:spacing w:after="160" w:line="259" w:lineRule="auto"/>
              <w:jc w:val="center"/>
              <w:rPr>
                <w:rFonts w:ascii="Trebuchet MS" w:eastAsia="Calibri" w:hAnsi="Trebuchet MS" w:cs="Arial"/>
                <w:szCs w:val="22"/>
                <w:lang w:val="el-GR" w:eastAsia="en-US"/>
              </w:rPr>
            </w:pPr>
          </w:p>
        </w:tc>
      </w:tr>
      <w:tr w:rsidR="00A8398F" w:rsidRPr="0039185C" w:rsidTr="008379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57" w:type="dxa"/>
          <w:trHeight w:val="510"/>
        </w:trPr>
        <w:tc>
          <w:tcPr>
            <w:tcW w:w="3119" w:type="dxa"/>
            <w:gridSpan w:val="6"/>
            <w:tcBorders>
              <w:top w:val="nil"/>
              <w:left w:val="single" w:sz="4" w:space="0" w:color="auto"/>
              <w:bottom w:val="single" w:sz="4" w:space="0" w:color="auto"/>
              <w:right w:val="single" w:sz="4" w:space="0" w:color="auto"/>
            </w:tcBorders>
            <w:shd w:val="clear" w:color="auto" w:fill="auto"/>
            <w:vAlign w:val="center"/>
          </w:tcPr>
          <w:p w:rsidR="00A8398F" w:rsidRPr="0051112F" w:rsidRDefault="00A8398F" w:rsidP="002314EC">
            <w:pPr>
              <w:suppressAutoHyphens w:val="0"/>
              <w:spacing w:after="160" w:line="259" w:lineRule="auto"/>
              <w:jc w:val="left"/>
              <w:rPr>
                <w:rFonts w:ascii="Trebuchet MS" w:eastAsia="Calibri" w:hAnsi="Trebuchet MS"/>
                <w:szCs w:val="22"/>
                <w:lang w:val="el-GR" w:eastAsia="en-US"/>
              </w:rPr>
            </w:pPr>
          </w:p>
        </w:tc>
        <w:tc>
          <w:tcPr>
            <w:tcW w:w="3685" w:type="dxa"/>
            <w:gridSpan w:val="4"/>
            <w:tcBorders>
              <w:top w:val="nil"/>
              <w:left w:val="nil"/>
              <w:bottom w:val="single" w:sz="4" w:space="0" w:color="auto"/>
              <w:right w:val="single" w:sz="4" w:space="0" w:color="auto"/>
            </w:tcBorders>
            <w:shd w:val="clear" w:color="auto" w:fill="auto"/>
            <w:noWrap/>
            <w:vAlign w:val="bottom"/>
          </w:tcPr>
          <w:p w:rsidR="00A8398F" w:rsidRPr="0051112F" w:rsidRDefault="00A8398F" w:rsidP="002314EC">
            <w:pPr>
              <w:suppressAutoHyphens w:val="0"/>
              <w:spacing w:after="160" w:line="259" w:lineRule="auto"/>
              <w:jc w:val="right"/>
              <w:rPr>
                <w:rFonts w:ascii="Trebuchet MS" w:eastAsia="Calibri" w:hAnsi="Trebuchet MS" w:cs="Arial"/>
                <w:szCs w:val="22"/>
                <w:lang w:val="el-GR" w:eastAsia="en-US"/>
              </w:rPr>
            </w:pPr>
          </w:p>
        </w:tc>
        <w:tc>
          <w:tcPr>
            <w:tcW w:w="2892" w:type="dxa"/>
            <w:gridSpan w:val="2"/>
            <w:tcBorders>
              <w:top w:val="nil"/>
              <w:left w:val="nil"/>
              <w:bottom w:val="single" w:sz="4" w:space="0" w:color="auto"/>
              <w:right w:val="single" w:sz="4" w:space="0" w:color="auto"/>
            </w:tcBorders>
            <w:shd w:val="clear" w:color="auto" w:fill="auto"/>
            <w:vAlign w:val="center"/>
          </w:tcPr>
          <w:p w:rsidR="00A8398F" w:rsidRPr="0051112F" w:rsidRDefault="00A8398F" w:rsidP="002314EC">
            <w:pPr>
              <w:suppressAutoHyphens w:val="0"/>
              <w:spacing w:after="160" w:line="259" w:lineRule="auto"/>
              <w:jc w:val="center"/>
              <w:rPr>
                <w:rFonts w:ascii="Trebuchet MS" w:eastAsia="Calibri" w:hAnsi="Trebuchet MS" w:cs="Arial"/>
                <w:szCs w:val="22"/>
                <w:lang w:val="el-GR" w:eastAsia="en-US"/>
              </w:rPr>
            </w:pPr>
            <w:r w:rsidRPr="0051112F">
              <w:rPr>
                <w:rFonts w:ascii="Trebuchet MS" w:eastAsia="Calibri" w:hAnsi="Trebuchet MS" w:cs="Arial"/>
                <w:szCs w:val="22"/>
                <w:lang w:val="el-GR" w:eastAsia="en-US"/>
              </w:rPr>
              <w:t> </w:t>
            </w:r>
          </w:p>
        </w:tc>
      </w:tr>
      <w:tr w:rsidR="00A8398F" w:rsidRPr="0039185C" w:rsidTr="008379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57" w:type="dxa"/>
          <w:trHeight w:val="510"/>
        </w:trPr>
        <w:tc>
          <w:tcPr>
            <w:tcW w:w="3119" w:type="dxa"/>
            <w:gridSpan w:val="6"/>
            <w:tcBorders>
              <w:top w:val="nil"/>
              <w:left w:val="single" w:sz="4" w:space="0" w:color="auto"/>
              <w:bottom w:val="single" w:sz="4" w:space="0" w:color="auto"/>
              <w:right w:val="single" w:sz="4" w:space="0" w:color="auto"/>
            </w:tcBorders>
            <w:shd w:val="clear" w:color="auto" w:fill="auto"/>
            <w:vAlign w:val="center"/>
          </w:tcPr>
          <w:p w:rsidR="00A8398F" w:rsidRPr="0051112F" w:rsidRDefault="00A8398F" w:rsidP="002314EC">
            <w:pPr>
              <w:suppressAutoHyphens w:val="0"/>
              <w:spacing w:after="160" w:line="259" w:lineRule="auto"/>
              <w:jc w:val="left"/>
              <w:rPr>
                <w:rFonts w:ascii="Trebuchet MS" w:eastAsia="Calibri" w:hAnsi="Trebuchet MS"/>
                <w:szCs w:val="22"/>
                <w:lang w:val="el-GR" w:eastAsia="en-US"/>
              </w:rPr>
            </w:pPr>
          </w:p>
        </w:tc>
        <w:tc>
          <w:tcPr>
            <w:tcW w:w="3685" w:type="dxa"/>
            <w:gridSpan w:val="4"/>
            <w:tcBorders>
              <w:top w:val="nil"/>
              <w:left w:val="nil"/>
              <w:bottom w:val="single" w:sz="4" w:space="0" w:color="auto"/>
              <w:right w:val="single" w:sz="4" w:space="0" w:color="auto"/>
            </w:tcBorders>
            <w:shd w:val="clear" w:color="auto" w:fill="auto"/>
            <w:noWrap/>
            <w:vAlign w:val="bottom"/>
          </w:tcPr>
          <w:p w:rsidR="00A8398F" w:rsidRPr="0051112F" w:rsidRDefault="00A8398F" w:rsidP="002314EC">
            <w:pPr>
              <w:suppressAutoHyphens w:val="0"/>
              <w:spacing w:after="160" w:line="259" w:lineRule="auto"/>
              <w:jc w:val="right"/>
              <w:rPr>
                <w:rFonts w:ascii="Trebuchet MS" w:eastAsia="Calibri" w:hAnsi="Trebuchet MS" w:cs="Arial"/>
                <w:szCs w:val="22"/>
                <w:lang w:val="el-GR" w:eastAsia="en-US"/>
              </w:rPr>
            </w:pPr>
          </w:p>
        </w:tc>
        <w:tc>
          <w:tcPr>
            <w:tcW w:w="2892" w:type="dxa"/>
            <w:gridSpan w:val="2"/>
            <w:tcBorders>
              <w:top w:val="nil"/>
              <w:left w:val="nil"/>
              <w:bottom w:val="single" w:sz="4" w:space="0" w:color="auto"/>
              <w:right w:val="single" w:sz="4" w:space="0" w:color="auto"/>
            </w:tcBorders>
            <w:shd w:val="clear" w:color="auto" w:fill="auto"/>
            <w:vAlign w:val="center"/>
          </w:tcPr>
          <w:p w:rsidR="00A8398F" w:rsidRPr="0051112F" w:rsidRDefault="00A8398F" w:rsidP="002314EC">
            <w:pPr>
              <w:suppressAutoHyphens w:val="0"/>
              <w:spacing w:after="160" w:line="259" w:lineRule="auto"/>
              <w:jc w:val="center"/>
              <w:rPr>
                <w:rFonts w:ascii="Trebuchet MS" w:eastAsia="Calibri" w:hAnsi="Trebuchet MS" w:cs="Arial"/>
                <w:szCs w:val="22"/>
                <w:lang w:val="el-GR" w:eastAsia="en-US"/>
              </w:rPr>
            </w:pPr>
            <w:r w:rsidRPr="0051112F">
              <w:rPr>
                <w:rFonts w:ascii="Trebuchet MS" w:eastAsia="Calibri" w:hAnsi="Trebuchet MS" w:cs="Arial"/>
                <w:szCs w:val="22"/>
                <w:lang w:val="el-GR" w:eastAsia="en-US"/>
              </w:rPr>
              <w:t> </w:t>
            </w:r>
          </w:p>
        </w:tc>
      </w:tr>
      <w:tr w:rsidR="004B02B9" w:rsidRPr="0039185C" w:rsidTr="008379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57" w:type="dxa"/>
          <w:trHeight w:val="510"/>
        </w:trPr>
        <w:tc>
          <w:tcPr>
            <w:tcW w:w="3119" w:type="dxa"/>
            <w:gridSpan w:val="6"/>
            <w:tcBorders>
              <w:top w:val="nil"/>
              <w:left w:val="single" w:sz="4" w:space="0" w:color="auto"/>
              <w:bottom w:val="single" w:sz="4" w:space="0" w:color="auto"/>
              <w:right w:val="single" w:sz="4" w:space="0" w:color="auto"/>
            </w:tcBorders>
            <w:shd w:val="clear" w:color="auto" w:fill="auto"/>
            <w:vAlign w:val="center"/>
          </w:tcPr>
          <w:p w:rsidR="004B02B9" w:rsidRPr="0051112F" w:rsidRDefault="004B02B9" w:rsidP="002314EC">
            <w:pPr>
              <w:suppressAutoHyphens w:val="0"/>
              <w:spacing w:after="160" w:line="259" w:lineRule="auto"/>
              <w:jc w:val="left"/>
              <w:rPr>
                <w:rFonts w:ascii="Trebuchet MS" w:eastAsia="Calibri" w:hAnsi="Trebuchet MS"/>
                <w:szCs w:val="22"/>
                <w:lang w:val="el-GR" w:eastAsia="en-US"/>
              </w:rPr>
            </w:pPr>
          </w:p>
        </w:tc>
        <w:tc>
          <w:tcPr>
            <w:tcW w:w="3685" w:type="dxa"/>
            <w:gridSpan w:val="4"/>
            <w:tcBorders>
              <w:top w:val="nil"/>
              <w:left w:val="nil"/>
              <w:bottom w:val="single" w:sz="4" w:space="0" w:color="auto"/>
              <w:right w:val="single" w:sz="4" w:space="0" w:color="auto"/>
            </w:tcBorders>
            <w:shd w:val="clear" w:color="auto" w:fill="auto"/>
            <w:noWrap/>
            <w:vAlign w:val="bottom"/>
          </w:tcPr>
          <w:p w:rsidR="004B02B9" w:rsidRPr="0051112F" w:rsidRDefault="004B02B9" w:rsidP="002314EC">
            <w:pPr>
              <w:suppressAutoHyphens w:val="0"/>
              <w:spacing w:after="160" w:line="259" w:lineRule="auto"/>
              <w:jc w:val="right"/>
              <w:rPr>
                <w:rFonts w:ascii="Trebuchet MS" w:eastAsia="Calibri" w:hAnsi="Trebuchet MS" w:cs="Arial"/>
                <w:szCs w:val="22"/>
                <w:lang w:val="el-GR" w:eastAsia="en-US"/>
              </w:rPr>
            </w:pPr>
          </w:p>
        </w:tc>
        <w:tc>
          <w:tcPr>
            <w:tcW w:w="2892" w:type="dxa"/>
            <w:gridSpan w:val="2"/>
            <w:tcBorders>
              <w:top w:val="nil"/>
              <w:left w:val="nil"/>
              <w:bottom w:val="single" w:sz="4" w:space="0" w:color="auto"/>
              <w:right w:val="single" w:sz="4" w:space="0" w:color="auto"/>
            </w:tcBorders>
            <w:shd w:val="clear" w:color="auto" w:fill="auto"/>
            <w:vAlign w:val="center"/>
          </w:tcPr>
          <w:p w:rsidR="004B02B9" w:rsidRPr="0051112F" w:rsidRDefault="004B02B9" w:rsidP="002314EC">
            <w:pPr>
              <w:suppressAutoHyphens w:val="0"/>
              <w:spacing w:after="160" w:line="259" w:lineRule="auto"/>
              <w:jc w:val="center"/>
              <w:rPr>
                <w:rFonts w:ascii="Trebuchet MS" w:eastAsia="Calibri" w:hAnsi="Trebuchet MS" w:cs="Arial"/>
                <w:szCs w:val="22"/>
                <w:lang w:val="el-GR" w:eastAsia="en-US"/>
              </w:rPr>
            </w:pPr>
          </w:p>
        </w:tc>
      </w:tr>
      <w:tr w:rsidR="004B02B9" w:rsidRPr="0039185C" w:rsidTr="008379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57" w:type="dxa"/>
          <w:trHeight w:val="510"/>
        </w:trPr>
        <w:tc>
          <w:tcPr>
            <w:tcW w:w="3119" w:type="dxa"/>
            <w:gridSpan w:val="6"/>
            <w:tcBorders>
              <w:top w:val="nil"/>
              <w:left w:val="single" w:sz="4" w:space="0" w:color="auto"/>
              <w:bottom w:val="single" w:sz="4" w:space="0" w:color="auto"/>
              <w:right w:val="single" w:sz="4" w:space="0" w:color="auto"/>
            </w:tcBorders>
            <w:shd w:val="clear" w:color="auto" w:fill="auto"/>
            <w:vAlign w:val="center"/>
          </w:tcPr>
          <w:p w:rsidR="004B02B9" w:rsidRPr="0051112F" w:rsidRDefault="004B02B9" w:rsidP="002314EC">
            <w:pPr>
              <w:suppressAutoHyphens w:val="0"/>
              <w:spacing w:after="160" w:line="259" w:lineRule="auto"/>
              <w:jc w:val="left"/>
              <w:rPr>
                <w:rFonts w:ascii="Trebuchet MS" w:eastAsia="Calibri" w:hAnsi="Trebuchet MS"/>
                <w:szCs w:val="22"/>
                <w:lang w:val="el-GR" w:eastAsia="en-US"/>
              </w:rPr>
            </w:pPr>
          </w:p>
        </w:tc>
        <w:tc>
          <w:tcPr>
            <w:tcW w:w="3685" w:type="dxa"/>
            <w:gridSpan w:val="4"/>
            <w:tcBorders>
              <w:top w:val="nil"/>
              <w:left w:val="nil"/>
              <w:bottom w:val="single" w:sz="4" w:space="0" w:color="auto"/>
              <w:right w:val="single" w:sz="4" w:space="0" w:color="auto"/>
            </w:tcBorders>
            <w:shd w:val="clear" w:color="auto" w:fill="auto"/>
            <w:noWrap/>
            <w:vAlign w:val="bottom"/>
          </w:tcPr>
          <w:p w:rsidR="004B02B9" w:rsidRPr="0051112F" w:rsidRDefault="004B02B9" w:rsidP="002314EC">
            <w:pPr>
              <w:suppressAutoHyphens w:val="0"/>
              <w:spacing w:after="160" w:line="259" w:lineRule="auto"/>
              <w:jc w:val="right"/>
              <w:rPr>
                <w:rFonts w:ascii="Trebuchet MS" w:eastAsia="Calibri" w:hAnsi="Trebuchet MS" w:cs="Arial"/>
                <w:szCs w:val="22"/>
                <w:lang w:val="el-GR" w:eastAsia="en-US"/>
              </w:rPr>
            </w:pPr>
          </w:p>
        </w:tc>
        <w:tc>
          <w:tcPr>
            <w:tcW w:w="2892" w:type="dxa"/>
            <w:gridSpan w:val="2"/>
            <w:tcBorders>
              <w:top w:val="nil"/>
              <w:left w:val="nil"/>
              <w:bottom w:val="single" w:sz="4" w:space="0" w:color="auto"/>
              <w:right w:val="single" w:sz="4" w:space="0" w:color="auto"/>
            </w:tcBorders>
            <w:shd w:val="clear" w:color="auto" w:fill="auto"/>
            <w:vAlign w:val="center"/>
          </w:tcPr>
          <w:p w:rsidR="004B02B9" w:rsidRPr="0051112F" w:rsidRDefault="004B02B9" w:rsidP="002314EC">
            <w:pPr>
              <w:suppressAutoHyphens w:val="0"/>
              <w:spacing w:after="160" w:line="259" w:lineRule="auto"/>
              <w:jc w:val="center"/>
              <w:rPr>
                <w:rFonts w:ascii="Trebuchet MS" w:eastAsia="Calibri" w:hAnsi="Trebuchet MS" w:cs="Arial"/>
                <w:szCs w:val="22"/>
                <w:lang w:val="el-GR" w:eastAsia="en-US"/>
              </w:rPr>
            </w:pPr>
          </w:p>
        </w:tc>
      </w:tr>
      <w:tr w:rsidR="00A8398F" w:rsidRPr="0039185C" w:rsidTr="0083793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57" w:type="dxa"/>
          <w:trHeight w:val="510"/>
        </w:trPr>
        <w:tc>
          <w:tcPr>
            <w:tcW w:w="3119" w:type="dxa"/>
            <w:gridSpan w:val="6"/>
            <w:tcBorders>
              <w:top w:val="nil"/>
              <w:left w:val="single" w:sz="4" w:space="0" w:color="auto"/>
              <w:bottom w:val="single" w:sz="4" w:space="0" w:color="auto"/>
              <w:right w:val="single" w:sz="4" w:space="0" w:color="auto"/>
            </w:tcBorders>
            <w:shd w:val="clear" w:color="auto" w:fill="auto"/>
            <w:vAlign w:val="center"/>
          </w:tcPr>
          <w:p w:rsidR="00A8398F" w:rsidRPr="0051112F" w:rsidRDefault="00A8398F" w:rsidP="002314EC">
            <w:pPr>
              <w:suppressAutoHyphens w:val="0"/>
              <w:spacing w:after="160" w:line="259" w:lineRule="auto"/>
              <w:jc w:val="left"/>
              <w:rPr>
                <w:rFonts w:ascii="Trebuchet MS" w:eastAsia="Calibri" w:hAnsi="Trebuchet MS"/>
                <w:szCs w:val="22"/>
                <w:lang w:val="el-GR" w:eastAsia="en-US"/>
              </w:rPr>
            </w:pPr>
          </w:p>
        </w:tc>
        <w:tc>
          <w:tcPr>
            <w:tcW w:w="3685" w:type="dxa"/>
            <w:gridSpan w:val="4"/>
            <w:tcBorders>
              <w:top w:val="nil"/>
              <w:left w:val="nil"/>
              <w:bottom w:val="single" w:sz="4" w:space="0" w:color="auto"/>
              <w:right w:val="single" w:sz="4" w:space="0" w:color="auto"/>
            </w:tcBorders>
            <w:shd w:val="clear" w:color="auto" w:fill="auto"/>
            <w:noWrap/>
            <w:vAlign w:val="bottom"/>
          </w:tcPr>
          <w:p w:rsidR="00A8398F" w:rsidRPr="0051112F" w:rsidRDefault="00A8398F" w:rsidP="002314EC">
            <w:pPr>
              <w:suppressAutoHyphens w:val="0"/>
              <w:spacing w:after="160" w:line="259" w:lineRule="auto"/>
              <w:jc w:val="right"/>
              <w:rPr>
                <w:rFonts w:ascii="Trebuchet MS" w:eastAsia="Calibri" w:hAnsi="Trebuchet MS" w:cs="Arial"/>
                <w:szCs w:val="22"/>
                <w:lang w:val="el-GR" w:eastAsia="en-US"/>
              </w:rPr>
            </w:pPr>
          </w:p>
        </w:tc>
        <w:tc>
          <w:tcPr>
            <w:tcW w:w="2892" w:type="dxa"/>
            <w:gridSpan w:val="2"/>
            <w:tcBorders>
              <w:top w:val="nil"/>
              <w:left w:val="nil"/>
              <w:bottom w:val="single" w:sz="4" w:space="0" w:color="auto"/>
              <w:right w:val="single" w:sz="4" w:space="0" w:color="auto"/>
            </w:tcBorders>
            <w:shd w:val="clear" w:color="auto" w:fill="auto"/>
            <w:vAlign w:val="center"/>
          </w:tcPr>
          <w:p w:rsidR="00A8398F" w:rsidRPr="0051112F" w:rsidRDefault="00A8398F" w:rsidP="002314EC">
            <w:pPr>
              <w:suppressAutoHyphens w:val="0"/>
              <w:spacing w:after="160" w:line="259" w:lineRule="auto"/>
              <w:jc w:val="center"/>
              <w:rPr>
                <w:rFonts w:ascii="Trebuchet MS" w:eastAsia="Calibri" w:hAnsi="Trebuchet MS" w:cs="Arial"/>
                <w:szCs w:val="22"/>
                <w:lang w:val="el-GR" w:eastAsia="en-US"/>
              </w:rPr>
            </w:pPr>
            <w:r w:rsidRPr="0051112F">
              <w:rPr>
                <w:rFonts w:ascii="Trebuchet MS" w:eastAsia="Calibri" w:hAnsi="Trebuchet MS" w:cs="Arial"/>
                <w:szCs w:val="22"/>
                <w:lang w:val="el-GR" w:eastAsia="en-US"/>
              </w:rPr>
              <w:t> </w:t>
            </w:r>
          </w:p>
        </w:tc>
      </w:tr>
      <w:tr w:rsidR="00A8398F" w:rsidRPr="006E503E" w:rsidTr="00FC16B8">
        <w:tblPrEx>
          <w:jc w:val="left"/>
          <w:tblLook w:val="0000" w:firstRow="0" w:lastRow="0" w:firstColumn="0" w:lastColumn="0" w:noHBand="0" w:noVBand="0"/>
        </w:tblPrEx>
        <w:trPr>
          <w:gridAfter w:val="1"/>
          <w:wAfter w:w="257" w:type="dxa"/>
          <w:trHeight w:val="99"/>
        </w:trPr>
        <w:tc>
          <w:tcPr>
            <w:tcW w:w="9696" w:type="dxa"/>
            <w:gridSpan w:val="12"/>
            <w:shd w:val="pct20" w:color="auto" w:fill="FFFFFF"/>
          </w:tcPr>
          <w:p w:rsidR="00A8398F" w:rsidRPr="004B02B9" w:rsidRDefault="004D71E2" w:rsidP="00FC16B8">
            <w:pPr>
              <w:suppressAutoHyphens w:val="0"/>
              <w:spacing w:before="120" w:after="120" w:line="259" w:lineRule="auto"/>
              <w:jc w:val="center"/>
              <w:rPr>
                <w:rFonts w:asciiTheme="minorHAnsi" w:eastAsia="Calibri" w:hAnsiTheme="minorHAnsi"/>
                <w:b/>
                <w:caps/>
                <w:sz w:val="22"/>
                <w:szCs w:val="22"/>
                <w:lang w:val="el-GR" w:eastAsia="en-US"/>
              </w:rPr>
            </w:pPr>
            <w:r w:rsidRPr="004B02B9">
              <w:rPr>
                <w:rFonts w:asciiTheme="minorHAnsi" w:eastAsia="Calibri" w:hAnsiTheme="minorHAnsi"/>
                <w:b/>
                <w:caps/>
                <w:sz w:val="22"/>
                <w:szCs w:val="22"/>
                <w:lang w:val="el-GR" w:eastAsia="en-US"/>
              </w:rPr>
              <w:lastRenderedPageBreak/>
              <w:t>1</w:t>
            </w:r>
            <w:r w:rsidR="00457D59" w:rsidRPr="004B02B9">
              <w:rPr>
                <w:rFonts w:asciiTheme="minorHAnsi" w:eastAsia="Calibri" w:hAnsiTheme="minorHAnsi"/>
                <w:b/>
                <w:caps/>
                <w:sz w:val="22"/>
                <w:szCs w:val="22"/>
                <w:lang w:val="el-GR" w:eastAsia="en-US"/>
              </w:rPr>
              <w:t>6</w:t>
            </w:r>
            <w:r w:rsidRPr="004B02B9">
              <w:rPr>
                <w:rFonts w:asciiTheme="minorHAnsi" w:eastAsia="Calibri" w:hAnsiTheme="minorHAnsi"/>
                <w:b/>
                <w:caps/>
                <w:sz w:val="22"/>
                <w:szCs w:val="22"/>
                <w:lang w:val="el-GR" w:eastAsia="en-US"/>
              </w:rPr>
              <w:t>.</w:t>
            </w:r>
            <w:r w:rsidR="00A8398F" w:rsidRPr="004B02B9">
              <w:rPr>
                <w:rFonts w:asciiTheme="minorHAnsi" w:eastAsia="Calibri" w:hAnsiTheme="minorHAnsi"/>
                <w:b/>
                <w:caps/>
                <w:sz w:val="22"/>
                <w:szCs w:val="22"/>
                <w:lang w:val="el-GR" w:eastAsia="en-US"/>
              </w:rPr>
              <w:t>3</w:t>
            </w:r>
            <w:r w:rsidR="00A64C16" w:rsidRPr="004B02B9">
              <w:rPr>
                <w:rFonts w:asciiTheme="minorHAnsi" w:eastAsia="Calibri" w:hAnsiTheme="minorHAnsi"/>
                <w:b/>
                <w:caps/>
                <w:sz w:val="22"/>
                <w:szCs w:val="22"/>
                <w:lang w:val="el-GR" w:eastAsia="en-US"/>
              </w:rPr>
              <w:t>.1</w:t>
            </w:r>
            <w:r w:rsidR="00A8398F" w:rsidRPr="004B02B9">
              <w:rPr>
                <w:rFonts w:asciiTheme="minorHAnsi" w:eastAsia="Calibri" w:hAnsiTheme="minorHAnsi"/>
                <w:b/>
                <w:caps/>
                <w:sz w:val="22"/>
                <w:szCs w:val="22"/>
                <w:lang w:val="el-GR" w:eastAsia="en-US"/>
              </w:rPr>
              <w:t xml:space="preserve"> τεκμηριωση Συνάφειασ ΕΚΠΑΙΔΕΥΣΗς με ΤΟ ΠΡΟΤΕΙΝΟΜΕΝΟ ΕΡΓΟ</w:t>
            </w:r>
          </w:p>
        </w:tc>
      </w:tr>
      <w:tr w:rsidR="00A8398F" w:rsidRPr="006E503E" w:rsidTr="00FC16B8">
        <w:tblPrEx>
          <w:jc w:val="left"/>
          <w:tblLook w:val="0000" w:firstRow="0" w:lastRow="0" w:firstColumn="0" w:lastColumn="0" w:noHBand="0" w:noVBand="0"/>
        </w:tblPrEx>
        <w:trPr>
          <w:gridAfter w:val="1"/>
          <w:wAfter w:w="257" w:type="dxa"/>
        </w:trPr>
        <w:tc>
          <w:tcPr>
            <w:tcW w:w="9696" w:type="dxa"/>
            <w:gridSpan w:val="12"/>
            <w:tcBorders>
              <w:top w:val="dashed" w:sz="4" w:space="0" w:color="auto"/>
            </w:tcBorders>
          </w:tcPr>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077263" w:rsidRDefault="00077263"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077263" w:rsidRDefault="00077263"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077263" w:rsidRDefault="00077263"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077263" w:rsidRDefault="00077263"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077263" w:rsidRDefault="00077263"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077263" w:rsidRPr="0039185C" w:rsidRDefault="00077263"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p w:rsidR="00A8398F" w:rsidRPr="0039185C" w:rsidRDefault="00A8398F" w:rsidP="002314EC">
            <w:pPr>
              <w:suppressAutoHyphens w:val="0"/>
              <w:overflowPunct w:val="0"/>
              <w:autoSpaceDE w:val="0"/>
              <w:autoSpaceDN w:val="0"/>
              <w:adjustRightInd w:val="0"/>
              <w:spacing w:line="312" w:lineRule="auto"/>
              <w:jc w:val="left"/>
              <w:textAlignment w:val="baseline"/>
              <w:rPr>
                <w:rFonts w:ascii="Trebuchet MS" w:hAnsi="Trebuchet MS"/>
                <w:sz w:val="22"/>
                <w:szCs w:val="20"/>
                <w:lang w:val="el-GR" w:eastAsia="el-GR"/>
              </w:rPr>
            </w:pPr>
          </w:p>
        </w:tc>
      </w:tr>
      <w:tr w:rsidR="00A8398F" w:rsidRPr="006E503E" w:rsidTr="00FC16B8">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57" w:type="dxa"/>
        </w:trPr>
        <w:tc>
          <w:tcPr>
            <w:tcW w:w="9696" w:type="dxa"/>
            <w:gridSpan w:val="12"/>
            <w:shd w:val="clear" w:color="auto" w:fill="CCCCCC"/>
          </w:tcPr>
          <w:p w:rsidR="00A8398F" w:rsidRPr="004B02B9" w:rsidRDefault="004D71E2" w:rsidP="00837932">
            <w:pPr>
              <w:suppressAutoHyphens w:val="0"/>
              <w:spacing w:before="120" w:after="120" w:line="240" w:lineRule="auto"/>
              <w:jc w:val="center"/>
              <w:rPr>
                <w:rFonts w:asciiTheme="minorHAnsi" w:eastAsia="Calibri" w:hAnsiTheme="minorHAnsi"/>
                <w:b/>
                <w:caps/>
                <w:sz w:val="22"/>
                <w:szCs w:val="22"/>
                <w:lang w:val="el-GR" w:eastAsia="en-US"/>
              </w:rPr>
            </w:pPr>
            <w:r w:rsidRPr="004B02B9">
              <w:rPr>
                <w:rFonts w:asciiTheme="minorHAnsi" w:eastAsia="Calibri" w:hAnsiTheme="minorHAnsi"/>
                <w:b/>
                <w:caps/>
                <w:sz w:val="22"/>
                <w:szCs w:val="22"/>
                <w:lang w:val="el-GR" w:eastAsia="en-US"/>
              </w:rPr>
              <w:t>1</w:t>
            </w:r>
            <w:r w:rsidR="00457D59" w:rsidRPr="004B02B9">
              <w:rPr>
                <w:rFonts w:asciiTheme="minorHAnsi" w:eastAsia="Calibri" w:hAnsiTheme="minorHAnsi"/>
                <w:b/>
                <w:caps/>
                <w:sz w:val="22"/>
                <w:szCs w:val="22"/>
                <w:lang w:val="el-GR" w:eastAsia="en-US"/>
              </w:rPr>
              <w:t>6</w:t>
            </w:r>
            <w:r w:rsidRPr="004B02B9">
              <w:rPr>
                <w:rFonts w:asciiTheme="minorHAnsi" w:eastAsia="Calibri" w:hAnsiTheme="minorHAnsi"/>
                <w:b/>
                <w:caps/>
                <w:sz w:val="22"/>
                <w:szCs w:val="22"/>
                <w:lang w:val="el-GR" w:eastAsia="en-US"/>
              </w:rPr>
              <w:t>.</w:t>
            </w:r>
            <w:r w:rsidR="00A8398F" w:rsidRPr="004B02B9">
              <w:rPr>
                <w:rFonts w:asciiTheme="minorHAnsi" w:eastAsia="Calibri" w:hAnsiTheme="minorHAnsi"/>
                <w:b/>
                <w:caps/>
                <w:sz w:val="22"/>
                <w:szCs w:val="22"/>
                <w:lang w:val="el-GR" w:eastAsia="en-US"/>
              </w:rPr>
              <w:t>3</w:t>
            </w:r>
            <w:r w:rsidR="00A64C16" w:rsidRPr="004B02B9">
              <w:rPr>
                <w:rFonts w:asciiTheme="minorHAnsi" w:eastAsia="Calibri" w:hAnsiTheme="minorHAnsi"/>
                <w:b/>
                <w:caps/>
                <w:sz w:val="22"/>
                <w:szCs w:val="22"/>
                <w:lang w:val="el-GR" w:eastAsia="en-US"/>
              </w:rPr>
              <w:t>.2</w:t>
            </w:r>
            <w:r w:rsidR="00A8398F" w:rsidRPr="004B02B9">
              <w:rPr>
                <w:rFonts w:asciiTheme="minorHAnsi" w:eastAsia="Calibri" w:hAnsiTheme="minorHAnsi"/>
                <w:b/>
                <w:caps/>
                <w:sz w:val="22"/>
                <w:szCs w:val="22"/>
                <w:lang w:val="el-GR" w:eastAsia="en-US"/>
              </w:rPr>
              <w:t xml:space="preserve"> επαγγελματικη καταρτιση ΤΟΥΛΑΧΙΣΤΟΝ 200 ΩΡΩΝ σχετικη με το προτεινομενο εργο</w:t>
            </w:r>
          </w:p>
          <w:p w:rsidR="00A8398F" w:rsidRPr="004B02B9" w:rsidRDefault="00A8398F" w:rsidP="00837932">
            <w:pPr>
              <w:suppressAutoHyphens w:val="0"/>
              <w:spacing w:after="160" w:line="240" w:lineRule="auto"/>
              <w:rPr>
                <w:rFonts w:asciiTheme="minorHAnsi" w:eastAsia="Calibri" w:hAnsiTheme="minorHAnsi"/>
                <w:b/>
                <w:bCs/>
                <w:caps/>
                <w:sz w:val="22"/>
                <w:szCs w:val="22"/>
                <w:lang w:val="el-GR" w:eastAsia="en-US"/>
              </w:rPr>
            </w:pPr>
            <w:r w:rsidRPr="004B02B9">
              <w:rPr>
                <w:rFonts w:asciiTheme="minorHAnsi" w:eastAsia="Calibri" w:hAnsiTheme="minorHAnsi"/>
                <w:i/>
                <w:sz w:val="22"/>
                <w:szCs w:val="22"/>
                <w:lang w:val="el-GR" w:eastAsia="en-US"/>
              </w:rPr>
              <w:t>Δε συμπληρώνεται επαγγελματική κατάρτιση που δε σχετίζεται με τη φύση και το αντικείμενο του προτεινόμενου έργου</w:t>
            </w:r>
          </w:p>
        </w:tc>
      </w:tr>
      <w:tr w:rsidR="00A8398F" w:rsidRPr="00A64C16" w:rsidTr="00837932">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57" w:type="dxa"/>
        </w:trPr>
        <w:tc>
          <w:tcPr>
            <w:tcW w:w="2410" w:type="dxa"/>
            <w:gridSpan w:val="5"/>
            <w:shd w:val="clear" w:color="auto" w:fill="CCCCCC"/>
          </w:tcPr>
          <w:p w:rsidR="00A8398F" w:rsidRPr="0051112F" w:rsidRDefault="00A8398F" w:rsidP="00E54278">
            <w:pPr>
              <w:suppressAutoHyphens w:val="0"/>
              <w:spacing w:before="120" w:after="120" w:line="259" w:lineRule="auto"/>
              <w:jc w:val="center"/>
              <w:rPr>
                <w:rFonts w:ascii="Trebuchet MS" w:eastAsia="Calibri" w:hAnsi="Trebuchet MS"/>
                <w:b/>
                <w:bCs/>
                <w:caps/>
                <w:szCs w:val="22"/>
                <w:lang w:val="el-GR" w:eastAsia="en-US"/>
              </w:rPr>
            </w:pPr>
            <w:r w:rsidRPr="0051112F">
              <w:rPr>
                <w:rFonts w:ascii="Trebuchet MS" w:eastAsia="Calibri" w:hAnsi="Trebuchet MS"/>
                <w:b/>
                <w:bCs/>
                <w:caps/>
                <w:szCs w:val="22"/>
                <w:lang w:val="el-GR" w:eastAsia="en-US"/>
              </w:rPr>
              <w:t>αριθμοσ ωρων</w:t>
            </w:r>
          </w:p>
        </w:tc>
        <w:tc>
          <w:tcPr>
            <w:tcW w:w="3686" w:type="dxa"/>
            <w:gridSpan w:val="3"/>
            <w:shd w:val="clear" w:color="auto" w:fill="CCCCCC"/>
          </w:tcPr>
          <w:p w:rsidR="00A8398F" w:rsidRPr="0051112F" w:rsidRDefault="00A8398F" w:rsidP="00E54278">
            <w:pPr>
              <w:suppressAutoHyphens w:val="0"/>
              <w:spacing w:before="120" w:after="120" w:line="259" w:lineRule="auto"/>
              <w:jc w:val="center"/>
              <w:rPr>
                <w:rFonts w:ascii="Trebuchet MS" w:eastAsia="Calibri" w:hAnsi="Trebuchet MS"/>
                <w:b/>
                <w:bCs/>
                <w:caps/>
                <w:szCs w:val="22"/>
                <w:lang w:val="el-GR" w:eastAsia="en-US"/>
              </w:rPr>
            </w:pPr>
            <w:r w:rsidRPr="0051112F">
              <w:rPr>
                <w:rFonts w:ascii="Trebuchet MS" w:eastAsia="Calibri" w:hAnsi="Trebuchet MS"/>
                <w:b/>
                <w:bCs/>
                <w:caps/>
                <w:szCs w:val="22"/>
                <w:lang w:val="el-GR" w:eastAsia="en-US"/>
              </w:rPr>
              <w:t>Αντικείμενο καταρτισησ</w:t>
            </w:r>
          </w:p>
        </w:tc>
        <w:tc>
          <w:tcPr>
            <w:tcW w:w="3600" w:type="dxa"/>
            <w:gridSpan w:val="4"/>
            <w:shd w:val="clear" w:color="auto" w:fill="CCCCCC"/>
          </w:tcPr>
          <w:p w:rsidR="00A8398F" w:rsidRPr="0051112F" w:rsidRDefault="00A8398F" w:rsidP="00E54278">
            <w:pPr>
              <w:suppressAutoHyphens w:val="0"/>
              <w:spacing w:before="120" w:after="120" w:line="259" w:lineRule="auto"/>
              <w:jc w:val="center"/>
              <w:rPr>
                <w:rFonts w:ascii="Trebuchet MS" w:eastAsia="Calibri" w:hAnsi="Trebuchet MS"/>
                <w:b/>
                <w:bCs/>
                <w:caps/>
                <w:szCs w:val="22"/>
                <w:lang w:val="el-GR" w:eastAsia="en-US"/>
              </w:rPr>
            </w:pPr>
            <w:r w:rsidRPr="0051112F">
              <w:rPr>
                <w:rFonts w:ascii="Trebuchet MS" w:eastAsia="Calibri" w:hAnsi="Trebuchet MS"/>
                <w:b/>
                <w:bCs/>
                <w:caps/>
                <w:szCs w:val="22"/>
                <w:lang w:val="el-GR" w:eastAsia="en-US"/>
              </w:rPr>
              <w:t>Φορέασ καταρτισησ</w:t>
            </w:r>
          </w:p>
        </w:tc>
      </w:tr>
      <w:tr w:rsidR="00A8398F" w:rsidRPr="00A64C16" w:rsidTr="00837932">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57" w:type="dxa"/>
        </w:trPr>
        <w:tc>
          <w:tcPr>
            <w:tcW w:w="2410" w:type="dxa"/>
            <w:gridSpan w:val="5"/>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3686" w:type="dxa"/>
            <w:gridSpan w:val="3"/>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3600" w:type="dxa"/>
            <w:gridSpan w:val="4"/>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r>
      <w:tr w:rsidR="00A8398F" w:rsidRPr="00A64C16" w:rsidTr="00837932">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57" w:type="dxa"/>
        </w:trPr>
        <w:tc>
          <w:tcPr>
            <w:tcW w:w="2410" w:type="dxa"/>
            <w:gridSpan w:val="5"/>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3686" w:type="dxa"/>
            <w:gridSpan w:val="3"/>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3600" w:type="dxa"/>
            <w:gridSpan w:val="4"/>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r>
      <w:tr w:rsidR="00A8398F" w:rsidRPr="00A64C16" w:rsidTr="00837932">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57" w:type="dxa"/>
        </w:trPr>
        <w:tc>
          <w:tcPr>
            <w:tcW w:w="2410" w:type="dxa"/>
            <w:gridSpan w:val="5"/>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3686" w:type="dxa"/>
            <w:gridSpan w:val="3"/>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3600" w:type="dxa"/>
            <w:gridSpan w:val="4"/>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r>
      <w:tr w:rsidR="004B02B9" w:rsidRPr="00A64C16" w:rsidTr="00837932">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57" w:type="dxa"/>
        </w:trPr>
        <w:tc>
          <w:tcPr>
            <w:tcW w:w="2410" w:type="dxa"/>
            <w:gridSpan w:val="5"/>
          </w:tcPr>
          <w:p w:rsidR="004B02B9" w:rsidRPr="0051112F" w:rsidRDefault="004B02B9" w:rsidP="002314EC">
            <w:pPr>
              <w:suppressAutoHyphens w:val="0"/>
              <w:spacing w:after="160" w:line="259" w:lineRule="auto"/>
              <w:jc w:val="left"/>
              <w:rPr>
                <w:rFonts w:ascii="Trebuchet MS" w:eastAsia="Calibri" w:hAnsi="Trebuchet MS"/>
                <w:sz w:val="22"/>
                <w:szCs w:val="22"/>
                <w:lang w:val="el-GR" w:eastAsia="en-US"/>
              </w:rPr>
            </w:pPr>
          </w:p>
        </w:tc>
        <w:tc>
          <w:tcPr>
            <w:tcW w:w="3686" w:type="dxa"/>
            <w:gridSpan w:val="3"/>
          </w:tcPr>
          <w:p w:rsidR="004B02B9" w:rsidRPr="0051112F" w:rsidRDefault="004B02B9" w:rsidP="002314EC">
            <w:pPr>
              <w:suppressAutoHyphens w:val="0"/>
              <w:spacing w:after="160" w:line="259" w:lineRule="auto"/>
              <w:jc w:val="left"/>
              <w:rPr>
                <w:rFonts w:ascii="Trebuchet MS" w:eastAsia="Calibri" w:hAnsi="Trebuchet MS"/>
                <w:sz w:val="22"/>
                <w:szCs w:val="22"/>
                <w:lang w:val="el-GR" w:eastAsia="en-US"/>
              </w:rPr>
            </w:pPr>
          </w:p>
        </w:tc>
        <w:tc>
          <w:tcPr>
            <w:tcW w:w="3600" w:type="dxa"/>
            <w:gridSpan w:val="4"/>
          </w:tcPr>
          <w:p w:rsidR="004B02B9" w:rsidRPr="0051112F" w:rsidRDefault="004B02B9" w:rsidP="002314EC">
            <w:pPr>
              <w:suppressAutoHyphens w:val="0"/>
              <w:spacing w:after="160" w:line="259" w:lineRule="auto"/>
              <w:jc w:val="left"/>
              <w:rPr>
                <w:rFonts w:ascii="Trebuchet MS" w:eastAsia="Calibri" w:hAnsi="Trebuchet MS"/>
                <w:sz w:val="22"/>
                <w:szCs w:val="22"/>
                <w:lang w:val="el-GR" w:eastAsia="en-US"/>
              </w:rPr>
            </w:pPr>
          </w:p>
        </w:tc>
      </w:tr>
      <w:tr w:rsidR="004B02B9" w:rsidRPr="00A64C16" w:rsidTr="00837932">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57" w:type="dxa"/>
        </w:trPr>
        <w:tc>
          <w:tcPr>
            <w:tcW w:w="2410" w:type="dxa"/>
            <w:gridSpan w:val="5"/>
          </w:tcPr>
          <w:p w:rsidR="004B02B9" w:rsidRPr="0051112F" w:rsidRDefault="004B02B9" w:rsidP="002314EC">
            <w:pPr>
              <w:suppressAutoHyphens w:val="0"/>
              <w:spacing w:after="160" w:line="259" w:lineRule="auto"/>
              <w:jc w:val="left"/>
              <w:rPr>
                <w:rFonts w:ascii="Trebuchet MS" w:eastAsia="Calibri" w:hAnsi="Trebuchet MS"/>
                <w:sz w:val="22"/>
                <w:szCs w:val="22"/>
                <w:lang w:val="el-GR" w:eastAsia="en-US"/>
              </w:rPr>
            </w:pPr>
          </w:p>
        </w:tc>
        <w:tc>
          <w:tcPr>
            <w:tcW w:w="3686" w:type="dxa"/>
            <w:gridSpan w:val="3"/>
          </w:tcPr>
          <w:p w:rsidR="004B02B9" w:rsidRPr="0051112F" w:rsidRDefault="004B02B9" w:rsidP="002314EC">
            <w:pPr>
              <w:suppressAutoHyphens w:val="0"/>
              <w:spacing w:after="160" w:line="259" w:lineRule="auto"/>
              <w:jc w:val="left"/>
              <w:rPr>
                <w:rFonts w:ascii="Trebuchet MS" w:eastAsia="Calibri" w:hAnsi="Trebuchet MS"/>
                <w:sz w:val="22"/>
                <w:szCs w:val="22"/>
                <w:lang w:val="el-GR" w:eastAsia="en-US"/>
              </w:rPr>
            </w:pPr>
          </w:p>
        </w:tc>
        <w:tc>
          <w:tcPr>
            <w:tcW w:w="3600" w:type="dxa"/>
            <w:gridSpan w:val="4"/>
          </w:tcPr>
          <w:p w:rsidR="004B02B9" w:rsidRPr="0051112F" w:rsidRDefault="004B02B9" w:rsidP="002314EC">
            <w:pPr>
              <w:suppressAutoHyphens w:val="0"/>
              <w:spacing w:after="160" w:line="259" w:lineRule="auto"/>
              <w:jc w:val="left"/>
              <w:rPr>
                <w:rFonts w:ascii="Trebuchet MS" w:eastAsia="Calibri" w:hAnsi="Trebuchet MS"/>
                <w:sz w:val="22"/>
                <w:szCs w:val="22"/>
                <w:lang w:val="el-GR" w:eastAsia="en-US"/>
              </w:rPr>
            </w:pPr>
          </w:p>
        </w:tc>
      </w:tr>
      <w:tr w:rsidR="00A8398F" w:rsidRPr="00A64C16" w:rsidTr="00837932">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57" w:type="dxa"/>
        </w:trPr>
        <w:tc>
          <w:tcPr>
            <w:tcW w:w="2410" w:type="dxa"/>
            <w:gridSpan w:val="5"/>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3686" w:type="dxa"/>
            <w:gridSpan w:val="3"/>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3600" w:type="dxa"/>
            <w:gridSpan w:val="4"/>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r>
      <w:tr w:rsidR="00A8398F" w:rsidRPr="006E503E" w:rsidTr="00FC16B8">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57" w:type="dxa"/>
        </w:trPr>
        <w:tc>
          <w:tcPr>
            <w:tcW w:w="9696" w:type="dxa"/>
            <w:gridSpan w:val="12"/>
            <w:shd w:val="clear" w:color="auto" w:fill="CCCCCC"/>
          </w:tcPr>
          <w:p w:rsidR="00A8398F" w:rsidRPr="004B02B9" w:rsidRDefault="004D71E2" w:rsidP="00E54278">
            <w:pPr>
              <w:suppressAutoHyphens w:val="0"/>
              <w:spacing w:before="120" w:after="120" w:line="259" w:lineRule="auto"/>
              <w:jc w:val="center"/>
              <w:rPr>
                <w:rFonts w:asciiTheme="minorHAnsi" w:eastAsia="Calibri" w:hAnsiTheme="minorHAnsi"/>
                <w:b/>
                <w:caps/>
                <w:sz w:val="22"/>
                <w:szCs w:val="22"/>
                <w:lang w:val="el-GR" w:eastAsia="en-US"/>
              </w:rPr>
            </w:pPr>
            <w:r w:rsidRPr="004B02B9">
              <w:rPr>
                <w:rFonts w:asciiTheme="minorHAnsi" w:eastAsia="Calibri" w:hAnsiTheme="minorHAnsi"/>
                <w:b/>
                <w:caps/>
                <w:sz w:val="22"/>
                <w:szCs w:val="22"/>
                <w:lang w:val="el-GR" w:eastAsia="en-US"/>
              </w:rPr>
              <w:t>1</w:t>
            </w:r>
            <w:r w:rsidR="00457D59" w:rsidRPr="004B02B9">
              <w:rPr>
                <w:rFonts w:asciiTheme="minorHAnsi" w:eastAsia="Calibri" w:hAnsiTheme="minorHAnsi"/>
                <w:b/>
                <w:caps/>
                <w:sz w:val="22"/>
                <w:szCs w:val="22"/>
                <w:lang w:val="el-GR" w:eastAsia="en-US"/>
              </w:rPr>
              <w:t>6</w:t>
            </w:r>
            <w:r w:rsidRPr="004B02B9">
              <w:rPr>
                <w:rFonts w:asciiTheme="minorHAnsi" w:eastAsia="Calibri" w:hAnsiTheme="minorHAnsi"/>
                <w:b/>
                <w:caps/>
                <w:sz w:val="22"/>
                <w:szCs w:val="22"/>
                <w:lang w:val="el-GR" w:eastAsia="en-US"/>
              </w:rPr>
              <w:t>.</w:t>
            </w:r>
            <w:r w:rsidR="00A8398F" w:rsidRPr="004B02B9">
              <w:rPr>
                <w:rFonts w:asciiTheme="minorHAnsi" w:eastAsia="Calibri" w:hAnsiTheme="minorHAnsi"/>
                <w:b/>
                <w:caps/>
                <w:sz w:val="22"/>
                <w:szCs w:val="22"/>
                <w:lang w:val="el-GR" w:eastAsia="en-US"/>
              </w:rPr>
              <w:t>3.</w:t>
            </w:r>
            <w:r w:rsidR="00A64C16" w:rsidRPr="004B02B9">
              <w:rPr>
                <w:rFonts w:asciiTheme="minorHAnsi" w:eastAsia="Calibri" w:hAnsiTheme="minorHAnsi"/>
                <w:b/>
                <w:caps/>
                <w:sz w:val="22"/>
                <w:szCs w:val="22"/>
                <w:lang w:val="el-GR" w:eastAsia="en-US"/>
              </w:rPr>
              <w:t>3</w:t>
            </w:r>
            <w:r w:rsidR="00A8398F" w:rsidRPr="004B02B9">
              <w:rPr>
                <w:rFonts w:asciiTheme="minorHAnsi" w:eastAsia="Calibri" w:hAnsiTheme="minorHAnsi"/>
                <w:b/>
                <w:caps/>
                <w:sz w:val="22"/>
                <w:szCs w:val="22"/>
                <w:lang w:val="el-GR" w:eastAsia="en-US"/>
              </w:rPr>
              <w:t xml:space="preserve"> επαγγελματικη Εμπειρία σχετικη με το προτεινομενο εργο</w:t>
            </w:r>
          </w:p>
          <w:p w:rsidR="00A8398F" w:rsidRPr="004B02B9" w:rsidRDefault="00A8398F" w:rsidP="00E54278">
            <w:pPr>
              <w:suppressAutoHyphens w:val="0"/>
              <w:spacing w:after="160" w:line="259" w:lineRule="auto"/>
              <w:rPr>
                <w:rFonts w:asciiTheme="minorHAnsi" w:eastAsia="Calibri" w:hAnsiTheme="minorHAnsi"/>
                <w:b/>
                <w:caps/>
                <w:sz w:val="22"/>
                <w:szCs w:val="22"/>
                <w:lang w:val="el-GR" w:eastAsia="en-US"/>
              </w:rPr>
            </w:pPr>
            <w:r w:rsidRPr="004B02B9">
              <w:rPr>
                <w:rFonts w:asciiTheme="minorHAnsi" w:eastAsia="Calibri" w:hAnsiTheme="minorHAnsi"/>
                <w:i/>
                <w:sz w:val="22"/>
                <w:szCs w:val="22"/>
                <w:lang w:val="el-GR" w:eastAsia="en-US"/>
              </w:rPr>
              <w:t>(Αναφέρετε την προηγούμενη αποδεδειγμένη απασχόληση σε αντικείμενο σχετικό με τη φύση της πρότασης)</w:t>
            </w:r>
          </w:p>
        </w:tc>
      </w:tr>
      <w:tr w:rsidR="00A8398F" w:rsidRPr="00A64C16" w:rsidTr="00E54278">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57" w:type="dxa"/>
        </w:trPr>
        <w:tc>
          <w:tcPr>
            <w:tcW w:w="1169" w:type="dxa"/>
            <w:gridSpan w:val="2"/>
            <w:shd w:val="clear" w:color="auto" w:fill="CCCCCC"/>
            <w:vAlign w:val="center"/>
          </w:tcPr>
          <w:p w:rsidR="00A8398F" w:rsidRPr="0051112F" w:rsidRDefault="00A8398F" w:rsidP="00E54278">
            <w:pPr>
              <w:suppressAutoHyphens w:val="0"/>
              <w:spacing w:before="120" w:after="120" w:line="259" w:lineRule="auto"/>
              <w:jc w:val="center"/>
              <w:rPr>
                <w:rFonts w:ascii="Trebuchet MS" w:eastAsia="Calibri" w:hAnsi="Trebuchet MS"/>
                <w:b/>
                <w:bCs/>
                <w:caps/>
                <w:szCs w:val="22"/>
                <w:lang w:val="el-GR" w:eastAsia="en-US"/>
              </w:rPr>
            </w:pPr>
            <w:r w:rsidRPr="0051112F">
              <w:rPr>
                <w:rFonts w:ascii="Trebuchet MS" w:eastAsia="Calibri" w:hAnsi="Trebuchet MS"/>
                <w:b/>
                <w:bCs/>
                <w:caps/>
                <w:szCs w:val="22"/>
                <w:lang w:val="el-GR" w:eastAsia="en-US"/>
              </w:rPr>
              <w:t>Από</w:t>
            </w:r>
          </w:p>
        </w:tc>
        <w:tc>
          <w:tcPr>
            <w:tcW w:w="907" w:type="dxa"/>
            <w:gridSpan w:val="2"/>
            <w:shd w:val="clear" w:color="auto" w:fill="CCCCCC"/>
            <w:vAlign w:val="center"/>
          </w:tcPr>
          <w:p w:rsidR="00A8398F" w:rsidRPr="0051112F" w:rsidRDefault="00A8398F" w:rsidP="00E54278">
            <w:pPr>
              <w:suppressAutoHyphens w:val="0"/>
              <w:spacing w:before="120" w:after="120" w:line="259" w:lineRule="auto"/>
              <w:jc w:val="center"/>
              <w:rPr>
                <w:rFonts w:ascii="Trebuchet MS" w:eastAsia="Calibri" w:hAnsi="Trebuchet MS"/>
                <w:b/>
                <w:bCs/>
                <w:caps/>
                <w:szCs w:val="22"/>
                <w:lang w:val="el-GR" w:eastAsia="en-US"/>
              </w:rPr>
            </w:pPr>
            <w:r w:rsidRPr="0051112F">
              <w:rPr>
                <w:rFonts w:ascii="Trebuchet MS" w:eastAsia="Calibri" w:hAnsi="Trebuchet MS"/>
                <w:b/>
                <w:bCs/>
                <w:caps/>
                <w:szCs w:val="22"/>
                <w:lang w:val="el-GR" w:eastAsia="en-US"/>
              </w:rPr>
              <w:t>ΕΩΣ</w:t>
            </w:r>
          </w:p>
        </w:tc>
        <w:tc>
          <w:tcPr>
            <w:tcW w:w="1550" w:type="dxa"/>
            <w:gridSpan w:val="3"/>
            <w:shd w:val="clear" w:color="auto" w:fill="CCCCCC"/>
            <w:vAlign w:val="center"/>
          </w:tcPr>
          <w:p w:rsidR="00A8398F" w:rsidRPr="0051112F" w:rsidRDefault="00A8398F" w:rsidP="00E54278">
            <w:pPr>
              <w:suppressAutoHyphens w:val="0"/>
              <w:spacing w:before="120" w:after="120" w:line="259" w:lineRule="auto"/>
              <w:jc w:val="center"/>
              <w:rPr>
                <w:rFonts w:ascii="Trebuchet MS" w:eastAsia="Calibri" w:hAnsi="Trebuchet MS"/>
                <w:b/>
                <w:bCs/>
                <w:caps/>
                <w:szCs w:val="22"/>
                <w:lang w:val="el-GR" w:eastAsia="en-US"/>
              </w:rPr>
            </w:pPr>
            <w:r w:rsidRPr="0051112F">
              <w:rPr>
                <w:rFonts w:ascii="Trebuchet MS" w:eastAsia="Calibri" w:hAnsi="Trebuchet MS"/>
                <w:b/>
                <w:bCs/>
                <w:caps/>
                <w:szCs w:val="22"/>
                <w:lang w:val="el-GR" w:eastAsia="en-US"/>
              </w:rPr>
              <w:t>Επωνυμία Φορέα Επιχείρησης</w:t>
            </w:r>
          </w:p>
        </w:tc>
        <w:tc>
          <w:tcPr>
            <w:tcW w:w="2632" w:type="dxa"/>
            <w:gridSpan w:val="2"/>
            <w:shd w:val="clear" w:color="auto" w:fill="CCCCCC"/>
            <w:vAlign w:val="center"/>
          </w:tcPr>
          <w:p w:rsidR="00A8398F" w:rsidRPr="0051112F" w:rsidRDefault="00A8398F" w:rsidP="00E54278">
            <w:pPr>
              <w:suppressAutoHyphens w:val="0"/>
              <w:spacing w:before="120" w:after="120" w:line="259" w:lineRule="auto"/>
              <w:jc w:val="center"/>
              <w:rPr>
                <w:rFonts w:ascii="Trebuchet MS" w:eastAsia="Calibri" w:hAnsi="Trebuchet MS"/>
                <w:b/>
                <w:bCs/>
                <w:caps/>
                <w:szCs w:val="22"/>
                <w:lang w:val="el-GR" w:eastAsia="en-US"/>
              </w:rPr>
            </w:pPr>
            <w:r w:rsidRPr="0051112F">
              <w:rPr>
                <w:rFonts w:ascii="Trebuchet MS" w:eastAsia="Calibri" w:hAnsi="Trebuchet MS"/>
                <w:b/>
                <w:bCs/>
                <w:caps/>
                <w:szCs w:val="22"/>
                <w:lang w:val="el-GR" w:eastAsia="en-US"/>
              </w:rPr>
              <w:t>Δραστηριότητα Επιχείρησης</w:t>
            </w:r>
          </w:p>
        </w:tc>
        <w:tc>
          <w:tcPr>
            <w:tcW w:w="1547" w:type="dxa"/>
            <w:gridSpan w:val="2"/>
            <w:shd w:val="clear" w:color="auto" w:fill="CCCCCC"/>
            <w:vAlign w:val="center"/>
          </w:tcPr>
          <w:p w:rsidR="00A8398F" w:rsidRPr="0051112F" w:rsidRDefault="00A8398F" w:rsidP="00E54278">
            <w:pPr>
              <w:suppressAutoHyphens w:val="0"/>
              <w:spacing w:before="120" w:after="120" w:line="259" w:lineRule="auto"/>
              <w:jc w:val="center"/>
              <w:rPr>
                <w:rFonts w:ascii="Trebuchet MS" w:eastAsia="Calibri" w:hAnsi="Trebuchet MS"/>
                <w:b/>
                <w:bCs/>
                <w:caps/>
                <w:szCs w:val="22"/>
                <w:lang w:val="el-GR" w:eastAsia="en-US"/>
              </w:rPr>
            </w:pPr>
            <w:r w:rsidRPr="0051112F">
              <w:rPr>
                <w:rFonts w:ascii="Trebuchet MS" w:eastAsia="Calibri" w:hAnsi="Trebuchet MS"/>
                <w:b/>
                <w:bCs/>
                <w:caps/>
                <w:szCs w:val="22"/>
                <w:lang w:val="el-GR" w:eastAsia="en-US"/>
              </w:rPr>
              <w:t>Τίτλος θέσης Εργασίας</w:t>
            </w:r>
          </w:p>
        </w:tc>
        <w:tc>
          <w:tcPr>
            <w:tcW w:w="1891" w:type="dxa"/>
            <w:shd w:val="clear" w:color="auto" w:fill="CCCCCC"/>
            <w:vAlign w:val="center"/>
          </w:tcPr>
          <w:p w:rsidR="00A8398F" w:rsidRPr="0051112F" w:rsidRDefault="00A8398F" w:rsidP="00E54278">
            <w:pPr>
              <w:suppressAutoHyphens w:val="0"/>
              <w:spacing w:before="120" w:after="120" w:line="259" w:lineRule="auto"/>
              <w:jc w:val="center"/>
              <w:rPr>
                <w:rFonts w:ascii="Trebuchet MS" w:eastAsia="Calibri" w:hAnsi="Trebuchet MS"/>
                <w:b/>
                <w:bCs/>
                <w:caps/>
                <w:szCs w:val="22"/>
                <w:lang w:val="el-GR" w:eastAsia="en-US"/>
              </w:rPr>
            </w:pPr>
            <w:r w:rsidRPr="0051112F">
              <w:rPr>
                <w:rFonts w:ascii="Trebuchet MS" w:eastAsia="Calibri" w:hAnsi="Trebuchet MS"/>
                <w:b/>
                <w:bCs/>
                <w:caps/>
                <w:szCs w:val="22"/>
                <w:lang w:val="el-GR" w:eastAsia="en-US"/>
              </w:rPr>
              <w:t>Αντικείμενο Δραστηριότητας</w:t>
            </w:r>
          </w:p>
        </w:tc>
      </w:tr>
      <w:tr w:rsidR="00A8398F" w:rsidRPr="00A64C16" w:rsidTr="00FC16B8">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57" w:type="dxa"/>
        </w:trPr>
        <w:tc>
          <w:tcPr>
            <w:tcW w:w="1169" w:type="dxa"/>
            <w:gridSpan w:val="2"/>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907" w:type="dxa"/>
            <w:gridSpan w:val="2"/>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1550" w:type="dxa"/>
            <w:gridSpan w:val="3"/>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2632" w:type="dxa"/>
            <w:gridSpan w:val="2"/>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1547" w:type="dxa"/>
            <w:gridSpan w:val="2"/>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1891" w:type="dxa"/>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r>
      <w:tr w:rsidR="00A8398F" w:rsidRPr="00A64C16" w:rsidTr="00FC16B8">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57" w:type="dxa"/>
        </w:trPr>
        <w:tc>
          <w:tcPr>
            <w:tcW w:w="1169" w:type="dxa"/>
            <w:gridSpan w:val="2"/>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907" w:type="dxa"/>
            <w:gridSpan w:val="2"/>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1550" w:type="dxa"/>
            <w:gridSpan w:val="3"/>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2632" w:type="dxa"/>
            <w:gridSpan w:val="2"/>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1547" w:type="dxa"/>
            <w:gridSpan w:val="2"/>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1891" w:type="dxa"/>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r>
      <w:tr w:rsidR="00A8398F" w:rsidRPr="00A64C16" w:rsidTr="00FC16B8">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57" w:type="dxa"/>
        </w:trPr>
        <w:tc>
          <w:tcPr>
            <w:tcW w:w="1169" w:type="dxa"/>
            <w:gridSpan w:val="2"/>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907" w:type="dxa"/>
            <w:gridSpan w:val="2"/>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1550" w:type="dxa"/>
            <w:gridSpan w:val="3"/>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2632" w:type="dxa"/>
            <w:gridSpan w:val="2"/>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1547" w:type="dxa"/>
            <w:gridSpan w:val="2"/>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1891" w:type="dxa"/>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r>
      <w:tr w:rsidR="004B02B9" w:rsidRPr="00A64C16" w:rsidTr="00FC16B8">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57" w:type="dxa"/>
        </w:trPr>
        <w:tc>
          <w:tcPr>
            <w:tcW w:w="1169" w:type="dxa"/>
            <w:gridSpan w:val="2"/>
          </w:tcPr>
          <w:p w:rsidR="004B02B9" w:rsidRPr="0051112F" w:rsidRDefault="004B02B9" w:rsidP="002314EC">
            <w:pPr>
              <w:suppressAutoHyphens w:val="0"/>
              <w:spacing w:after="160" w:line="259" w:lineRule="auto"/>
              <w:jc w:val="left"/>
              <w:rPr>
                <w:rFonts w:ascii="Trebuchet MS" w:eastAsia="Calibri" w:hAnsi="Trebuchet MS"/>
                <w:sz w:val="22"/>
                <w:szCs w:val="22"/>
                <w:lang w:val="el-GR" w:eastAsia="en-US"/>
              </w:rPr>
            </w:pPr>
          </w:p>
        </w:tc>
        <w:tc>
          <w:tcPr>
            <w:tcW w:w="907" w:type="dxa"/>
            <w:gridSpan w:val="2"/>
          </w:tcPr>
          <w:p w:rsidR="004B02B9" w:rsidRPr="0051112F" w:rsidRDefault="004B02B9" w:rsidP="002314EC">
            <w:pPr>
              <w:suppressAutoHyphens w:val="0"/>
              <w:spacing w:after="160" w:line="259" w:lineRule="auto"/>
              <w:jc w:val="left"/>
              <w:rPr>
                <w:rFonts w:ascii="Trebuchet MS" w:eastAsia="Calibri" w:hAnsi="Trebuchet MS"/>
                <w:sz w:val="22"/>
                <w:szCs w:val="22"/>
                <w:lang w:val="el-GR" w:eastAsia="en-US"/>
              </w:rPr>
            </w:pPr>
          </w:p>
        </w:tc>
        <w:tc>
          <w:tcPr>
            <w:tcW w:w="1550" w:type="dxa"/>
            <w:gridSpan w:val="3"/>
          </w:tcPr>
          <w:p w:rsidR="004B02B9" w:rsidRPr="0051112F" w:rsidRDefault="004B02B9" w:rsidP="002314EC">
            <w:pPr>
              <w:suppressAutoHyphens w:val="0"/>
              <w:spacing w:after="160" w:line="259" w:lineRule="auto"/>
              <w:jc w:val="left"/>
              <w:rPr>
                <w:rFonts w:ascii="Trebuchet MS" w:eastAsia="Calibri" w:hAnsi="Trebuchet MS"/>
                <w:sz w:val="22"/>
                <w:szCs w:val="22"/>
                <w:lang w:val="el-GR" w:eastAsia="en-US"/>
              </w:rPr>
            </w:pPr>
          </w:p>
        </w:tc>
        <w:tc>
          <w:tcPr>
            <w:tcW w:w="2632" w:type="dxa"/>
            <w:gridSpan w:val="2"/>
          </w:tcPr>
          <w:p w:rsidR="004B02B9" w:rsidRPr="0051112F" w:rsidRDefault="004B02B9" w:rsidP="002314EC">
            <w:pPr>
              <w:suppressAutoHyphens w:val="0"/>
              <w:spacing w:after="160" w:line="259" w:lineRule="auto"/>
              <w:jc w:val="left"/>
              <w:rPr>
                <w:rFonts w:ascii="Trebuchet MS" w:eastAsia="Calibri" w:hAnsi="Trebuchet MS"/>
                <w:sz w:val="22"/>
                <w:szCs w:val="22"/>
                <w:lang w:val="el-GR" w:eastAsia="en-US"/>
              </w:rPr>
            </w:pPr>
          </w:p>
        </w:tc>
        <w:tc>
          <w:tcPr>
            <w:tcW w:w="1547" w:type="dxa"/>
            <w:gridSpan w:val="2"/>
          </w:tcPr>
          <w:p w:rsidR="004B02B9" w:rsidRPr="0051112F" w:rsidRDefault="004B02B9" w:rsidP="002314EC">
            <w:pPr>
              <w:suppressAutoHyphens w:val="0"/>
              <w:spacing w:after="160" w:line="259" w:lineRule="auto"/>
              <w:jc w:val="left"/>
              <w:rPr>
                <w:rFonts w:ascii="Trebuchet MS" w:eastAsia="Calibri" w:hAnsi="Trebuchet MS"/>
                <w:sz w:val="22"/>
                <w:szCs w:val="22"/>
                <w:lang w:val="el-GR" w:eastAsia="en-US"/>
              </w:rPr>
            </w:pPr>
          </w:p>
        </w:tc>
        <w:tc>
          <w:tcPr>
            <w:tcW w:w="1891" w:type="dxa"/>
          </w:tcPr>
          <w:p w:rsidR="004B02B9" w:rsidRPr="0051112F" w:rsidRDefault="004B02B9" w:rsidP="002314EC">
            <w:pPr>
              <w:suppressAutoHyphens w:val="0"/>
              <w:spacing w:after="160" w:line="259" w:lineRule="auto"/>
              <w:jc w:val="left"/>
              <w:rPr>
                <w:rFonts w:ascii="Trebuchet MS" w:eastAsia="Calibri" w:hAnsi="Trebuchet MS"/>
                <w:sz w:val="22"/>
                <w:szCs w:val="22"/>
                <w:lang w:val="el-GR" w:eastAsia="en-US"/>
              </w:rPr>
            </w:pPr>
          </w:p>
        </w:tc>
      </w:tr>
      <w:tr w:rsidR="00A8398F" w:rsidRPr="00A64C16" w:rsidTr="00FC16B8">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257" w:type="dxa"/>
        </w:trPr>
        <w:tc>
          <w:tcPr>
            <w:tcW w:w="1169" w:type="dxa"/>
            <w:gridSpan w:val="2"/>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907" w:type="dxa"/>
            <w:gridSpan w:val="2"/>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1550" w:type="dxa"/>
            <w:gridSpan w:val="3"/>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2632" w:type="dxa"/>
            <w:gridSpan w:val="2"/>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1547" w:type="dxa"/>
            <w:gridSpan w:val="2"/>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c>
          <w:tcPr>
            <w:tcW w:w="1891" w:type="dxa"/>
          </w:tcPr>
          <w:p w:rsidR="00A8398F" w:rsidRPr="0051112F" w:rsidRDefault="00A8398F" w:rsidP="002314EC">
            <w:pPr>
              <w:suppressAutoHyphens w:val="0"/>
              <w:spacing w:after="160" w:line="259" w:lineRule="auto"/>
              <w:jc w:val="left"/>
              <w:rPr>
                <w:rFonts w:ascii="Trebuchet MS" w:eastAsia="Calibri" w:hAnsi="Trebuchet MS"/>
                <w:sz w:val="22"/>
                <w:szCs w:val="22"/>
                <w:lang w:val="el-GR" w:eastAsia="en-US"/>
              </w:rPr>
            </w:pPr>
          </w:p>
        </w:tc>
      </w:tr>
    </w:tbl>
    <w:p w:rsidR="00A8398F" w:rsidRDefault="00A8398F" w:rsidP="002314EC">
      <w:pPr>
        <w:rPr>
          <w:rFonts w:ascii="Trebuchet MS" w:hAnsi="Trebuchet MS"/>
          <w:b/>
          <w:lang w:val="el-GR"/>
        </w:rPr>
      </w:pPr>
    </w:p>
    <w:p w:rsidR="004B02B9" w:rsidRDefault="004B02B9" w:rsidP="002314EC">
      <w:pPr>
        <w:rPr>
          <w:rFonts w:ascii="Trebuchet MS" w:hAnsi="Trebuchet MS"/>
          <w:b/>
          <w:lang w:val="el-GR"/>
        </w:rPr>
        <w:sectPr w:rsidR="004B02B9" w:rsidSect="00DA52DF">
          <w:footerReference w:type="default" r:id="rId8"/>
          <w:pgSz w:w="11906" w:h="16838"/>
          <w:pgMar w:top="909" w:right="1800" w:bottom="1440" w:left="1800" w:header="284" w:footer="708" w:gutter="0"/>
          <w:cols w:space="708"/>
          <w:docGrid w:linePitch="360"/>
        </w:sectPr>
      </w:pPr>
    </w:p>
    <w:tbl>
      <w:tblPr>
        <w:tblW w:w="15877"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701"/>
        <w:gridCol w:w="1611"/>
        <w:gridCol w:w="1649"/>
        <w:gridCol w:w="1560"/>
        <w:gridCol w:w="1984"/>
        <w:gridCol w:w="1418"/>
        <w:gridCol w:w="1701"/>
        <w:gridCol w:w="1701"/>
        <w:gridCol w:w="1843"/>
      </w:tblGrid>
      <w:tr w:rsidR="00382EA8" w:rsidRPr="006E503E" w:rsidTr="00837932">
        <w:tc>
          <w:tcPr>
            <w:tcW w:w="15877" w:type="dxa"/>
            <w:gridSpan w:val="10"/>
            <w:shd w:val="clear" w:color="auto" w:fill="CCCCCC"/>
          </w:tcPr>
          <w:p w:rsidR="00382EA8" w:rsidRPr="00382EA8" w:rsidRDefault="00382EA8" w:rsidP="00BE0AA7">
            <w:pPr>
              <w:suppressAutoHyphens w:val="0"/>
              <w:spacing w:before="120" w:after="120" w:line="259" w:lineRule="auto"/>
              <w:jc w:val="center"/>
              <w:rPr>
                <w:rFonts w:asciiTheme="minorHAnsi" w:eastAsia="Calibri" w:hAnsiTheme="minorHAnsi"/>
                <w:i/>
                <w:sz w:val="22"/>
                <w:szCs w:val="22"/>
                <w:lang w:val="el-GR" w:eastAsia="en-US"/>
              </w:rPr>
            </w:pPr>
            <w:r w:rsidRPr="004B02B9">
              <w:rPr>
                <w:rFonts w:asciiTheme="minorHAnsi" w:eastAsia="Calibri" w:hAnsiTheme="minorHAnsi"/>
                <w:b/>
                <w:caps/>
                <w:sz w:val="22"/>
                <w:szCs w:val="22"/>
                <w:lang w:val="el-GR" w:eastAsia="en-US"/>
              </w:rPr>
              <w:lastRenderedPageBreak/>
              <w:t>16.3.</w:t>
            </w:r>
            <w:r w:rsidRPr="00382EA8">
              <w:rPr>
                <w:rFonts w:asciiTheme="minorHAnsi" w:eastAsia="Calibri" w:hAnsiTheme="minorHAnsi"/>
                <w:b/>
                <w:caps/>
                <w:sz w:val="22"/>
                <w:szCs w:val="22"/>
                <w:lang w:val="el-GR" w:eastAsia="en-US"/>
              </w:rPr>
              <w:t>4</w:t>
            </w:r>
            <w:r w:rsidRPr="004B02B9">
              <w:rPr>
                <w:rFonts w:asciiTheme="minorHAnsi" w:eastAsia="Calibri" w:hAnsiTheme="minorHAnsi"/>
                <w:b/>
                <w:caps/>
                <w:sz w:val="22"/>
                <w:szCs w:val="22"/>
                <w:lang w:val="el-GR" w:eastAsia="en-US"/>
              </w:rPr>
              <w:t xml:space="preserve"> </w:t>
            </w:r>
            <w:r w:rsidRPr="00382EA8">
              <w:rPr>
                <w:rFonts w:asciiTheme="minorHAnsi" w:eastAsiaTheme="minorHAnsi" w:hAnsiTheme="minorHAnsi" w:cs="Calibri-Bold"/>
                <w:b/>
                <w:bCs/>
                <w:sz w:val="22"/>
                <w:szCs w:val="22"/>
                <w:lang w:val="el-GR" w:eastAsia="en-US"/>
              </w:rPr>
              <w:t xml:space="preserve">ΠΡΟΗΓΟΥΜΕΝΕΣ ΕΠΙΧΟΡΗΓΗΣΕΙΣ ΕΡΓΩΝ ΤΟΥ ΥΠΟΨΗΦΙΟΥ ΔΙΚΑΙΟΥΧΟΥ ( σε </w:t>
            </w:r>
            <w:r w:rsidR="001D2705">
              <w:rPr>
                <w:rFonts w:asciiTheme="minorHAnsi" w:eastAsiaTheme="minorHAnsi" w:hAnsiTheme="minorHAnsi" w:cs="Calibri-Bold"/>
                <w:b/>
                <w:bCs/>
                <w:sz w:val="22"/>
                <w:szCs w:val="22"/>
                <w:lang w:val="el-GR" w:eastAsia="en-US"/>
              </w:rPr>
              <w:t>επίπεδο</w:t>
            </w:r>
            <w:r w:rsidR="001D2705" w:rsidRPr="006E503E">
              <w:rPr>
                <w:rFonts w:asciiTheme="minorHAnsi" w:eastAsiaTheme="minorHAnsi" w:hAnsiTheme="minorHAnsi" w:cs="Calibri-Bold"/>
                <w:b/>
                <w:bCs/>
                <w:sz w:val="22"/>
                <w:szCs w:val="22"/>
                <w:lang w:val="el-GR" w:eastAsia="en-US"/>
              </w:rPr>
              <w:t xml:space="preserve"> </w:t>
            </w:r>
            <w:r w:rsidR="00A37C2B">
              <w:rPr>
                <w:rFonts w:asciiTheme="minorHAnsi" w:eastAsiaTheme="minorHAnsi" w:hAnsiTheme="minorHAnsi" w:cs="Calibri-Bold"/>
                <w:b/>
                <w:bCs/>
                <w:sz w:val="22"/>
                <w:szCs w:val="22"/>
                <w:lang w:val="el-GR" w:eastAsia="en-US"/>
              </w:rPr>
              <w:t>ομίλου</w:t>
            </w:r>
            <w:r w:rsidRPr="00382EA8">
              <w:rPr>
                <w:rFonts w:asciiTheme="minorHAnsi" w:eastAsiaTheme="minorHAnsi" w:hAnsiTheme="minorHAnsi" w:cs="Calibri-Bold"/>
                <w:b/>
                <w:bCs/>
                <w:sz w:val="22"/>
                <w:szCs w:val="22"/>
                <w:lang w:val="el-GR" w:eastAsia="en-US"/>
              </w:rPr>
              <w:t xml:space="preserve"> εταιρειών) ΣΤΑ ΠΛΑΙΣΙΑ ΚΟΙΝΟΤΙΚΩΝ Ή ΕΘΝΙΚΩΝ ΕΝΙΣΧΥΣΕΩΝ</w:t>
            </w:r>
          </w:p>
        </w:tc>
      </w:tr>
      <w:tr w:rsidR="00382EA8" w:rsidRPr="0051112F" w:rsidTr="00837932">
        <w:trPr>
          <w:trHeight w:val="1001"/>
        </w:trPr>
        <w:tc>
          <w:tcPr>
            <w:tcW w:w="709" w:type="dxa"/>
            <w:shd w:val="clear" w:color="auto" w:fill="CCCCCC"/>
            <w:vAlign w:val="center"/>
          </w:tcPr>
          <w:p w:rsidR="00382EA8" w:rsidRPr="00382EA8" w:rsidRDefault="00382EA8" w:rsidP="00382EA8">
            <w:pPr>
              <w:suppressAutoHyphens w:val="0"/>
              <w:spacing w:before="120" w:after="120" w:line="259" w:lineRule="auto"/>
              <w:jc w:val="center"/>
              <w:rPr>
                <w:rFonts w:asciiTheme="minorHAnsi" w:eastAsia="Calibri" w:hAnsiTheme="minorHAnsi"/>
                <w:b/>
                <w:bCs/>
                <w:caps/>
                <w:szCs w:val="20"/>
                <w:lang w:val="en-US" w:eastAsia="en-US"/>
              </w:rPr>
            </w:pPr>
            <w:r w:rsidRPr="00382EA8">
              <w:rPr>
                <w:rFonts w:asciiTheme="minorHAnsi" w:eastAsia="Calibri" w:hAnsiTheme="minorHAnsi"/>
                <w:b/>
                <w:bCs/>
                <w:caps/>
                <w:szCs w:val="20"/>
                <w:lang w:val="en-US" w:eastAsia="en-US"/>
              </w:rPr>
              <w:t>a/a</w:t>
            </w:r>
          </w:p>
        </w:tc>
        <w:tc>
          <w:tcPr>
            <w:tcW w:w="1701" w:type="dxa"/>
            <w:shd w:val="clear" w:color="auto" w:fill="CCCCCC"/>
            <w:vAlign w:val="center"/>
          </w:tcPr>
          <w:p w:rsidR="00382EA8" w:rsidRPr="00382EA8" w:rsidRDefault="00382EA8" w:rsidP="00382EA8">
            <w:pPr>
              <w:suppressAutoHyphens w:val="0"/>
              <w:spacing w:before="120" w:after="120" w:line="259" w:lineRule="auto"/>
              <w:jc w:val="center"/>
              <w:rPr>
                <w:rFonts w:asciiTheme="minorHAnsi" w:eastAsia="Calibri" w:hAnsiTheme="minorHAnsi"/>
                <w:b/>
                <w:bCs/>
                <w:caps/>
                <w:szCs w:val="20"/>
                <w:lang w:val="el-GR" w:eastAsia="en-US"/>
              </w:rPr>
            </w:pPr>
            <w:r w:rsidRPr="00382EA8">
              <w:rPr>
                <w:rFonts w:asciiTheme="minorHAnsi" w:eastAsia="Calibri" w:hAnsiTheme="minorHAnsi"/>
                <w:b/>
                <w:bCs/>
                <w:caps/>
                <w:szCs w:val="20"/>
                <w:lang w:val="el-GR" w:eastAsia="en-US"/>
              </w:rPr>
              <w:t>ΠΡΟΓΡΑΜΜΑ</w:t>
            </w:r>
          </w:p>
        </w:tc>
        <w:tc>
          <w:tcPr>
            <w:tcW w:w="1611" w:type="dxa"/>
            <w:shd w:val="clear" w:color="auto" w:fill="CCCCCC"/>
            <w:vAlign w:val="center"/>
          </w:tcPr>
          <w:p w:rsidR="00382EA8" w:rsidRPr="00382EA8" w:rsidRDefault="00382EA8" w:rsidP="00382EA8">
            <w:pPr>
              <w:suppressAutoHyphens w:val="0"/>
              <w:spacing w:before="120" w:after="120" w:line="259" w:lineRule="auto"/>
              <w:jc w:val="center"/>
              <w:rPr>
                <w:rFonts w:asciiTheme="minorHAnsi" w:eastAsia="Calibri" w:hAnsiTheme="minorHAnsi"/>
                <w:b/>
                <w:bCs/>
                <w:caps/>
                <w:szCs w:val="20"/>
                <w:lang w:val="el-GR" w:eastAsia="en-US"/>
              </w:rPr>
            </w:pPr>
            <w:r w:rsidRPr="00382EA8">
              <w:rPr>
                <w:rFonts w:asciiTheme="minorHAnsi" w:eastAsia="Calibri" w:hAnsiTheme="minorHAnsi"/>
                <w:b/>
                <w:bCs/>
                <w:caps/>
                <w:szCs w:val="20"/>
                <w:lang w:val="el-GR" w:eastAsia="en-US"/>
              </w:rPr>
              <w:t>ΦΟΡΕΑΣ ΕΓΚΡΙΣΗΣ</w:t>
            </w:r>
          </w:p>
        </w:tc>
        <w:tc>
          <w:tcPr>
            <w:tcW w:w="1649" w:type="dxa"/>
            <w:shd w:val="clear" w:color="auto" w:fill="CCCCCC"/>
            <w:vAlign w:val="center"/>
          </w:tcPr>
          <w:p w:rsidR="00382EA8" w:rsidRPr="00382EA8" w:rsidRDefault="00382EA8" w:rsidP="00382EA8">
            <w:pPr>
              <w:suppressAutoHyphens w:val="0"/>
              <w:spacing w:before="120" w:after="120" w:line="259" w:lineRule="auto"/>
              <w:jc w:val="center"/>
              <w:rPr>
                <w:rFonts w:asciiTheme="minorHAnsi" w:eastAsia="Calibri" w:hAnsiTheme="minorHAnsi"/>
                <w:b/>
                <w:bCs/>
                <w:caps/>
                <w:szCs w:val="20"/>
                <w:lang w:val="el-GR" w:eastAsia="en-US"/>
              </w:rPr>
            </w:pPr>
            <w:r>
              <w:rPr>
                <w:rFonts w:asciiTheme="minorHAnsi" w:eastAsia="Calibri" w:hAnsiTheme="minorHAnsi"/>
                <w:b/>
                <w:bCs/>
                <w:caps/>
                <w:szCs w:val="20"/>
                <w:lang w:val="el-GR" w:eastAsia="en-US"/>
              </w:rPr>
              <w:t xml:space="preserve">ΑΡΙΘΜΟΣ ΠΡΩΤΟΚΟΛΛΟΥ </w:t>
            </w:r>
            <w:r w:rsidRPr="00382EA8">
              <w:rPr>
                <w:rFonts w:asciiTheme="minorHAnsi" w:eastAsia="Calibri" w:hAnsiTheme="minorHAnsi"/>
                <w:b/>
                <w:bCs/>
                <w:caps/>
                <w:szCs w:val="20"/>
                <w:lang w:val="el-GR" w:eastAsia="en-US"/>
              </w:rPr>
              <w:t xml:space="preserve"> - ΗΜ/ΝΙΑ ΕΓΚΡΙΣΗΣ</w:t>
            </w:r>
          </w:p>
        </w:tc>
        <w:tc>
          <w:tcPr>
            <w:tcW w:w="1560" w:type="dxa"/>
            <w:shd w:val="clear" w:color="auto" w:fill="CCCCCC"/>
            <w:vAlign w:val="center"/>
          </w:tcPr>
          <w:p w:rsidR="00382EA8" w:rsidRPr="00382EA8" w:rsidRDefault="00382EA8" w:rsidP="00382EA8">
            <w:pPr>
              <w:suppressAutoHyphens w:val="0"/>
              <w:spacing w:before="120" w:after="120" w:line="259" w:lineRule="auto"/>
              <w:jc w:val="center"/>
              <w:rPr>
                <w:rFonts w:asciiTheme="minorHAnsi" w:eastAsia="Calibri" w:hAnsiTheme="minorHAnsi"/>
                <w:b/>
                <w:bCs/>
                <w:caps/>
                <w:szCs w:val="20"/>
                <w:lang w:val="el-GR" w:eastAsia="en-US"/>
              </w:rPr>
            </w:pPr>
            <w:r w:rsidRPr="00382EA8">
              <w:rPr>
                <w:rFonts w:asciiTheme="minorHAnsi" w:eastAsia="Calibri" w:hAnsiTheme="minorHAnsi"/>
                <w:b/>
                <w:bCs/>
                <w:caps/>
                <w:szCs w:val="20"/>
                <w:lang w:val="el-GR" w:eastAsia="en-US"/>
              </w:rPr>
              <w:t>ΑΦΜ</w:t>
            </w:r>
          </w:p>
        </w:tc>
        <w:tc>
          <w:tcPr>
            <w:tcW w:w="1984" w:type="dxa"/>
            <w:shd w:val="clear" w:color="auto" w:fill="CCCCCC"/>
            <w:vAlign w:val="center"/>
          </w:tcPr>
          <w:p w:rsidR="00382EA8" w:rsidRPr="00382EA8" w:rsidRDefault="00382EA8" w:rsidP="00382EA8">
            <w:pPr>
              <w:suppressAutoHyphens w:val="0"/>
              <w:spacing w:before="120" w:after="120" w:line="259" w:lineRule="auto"/>
              <w:jc w:val="center"/>
              <w:rPr>
                <w:rFonts w:asciiTheme="minorHAnsi" w:eastAsia="Calibri" w:hAnsiTheme="minorHAnsi"/>
                <w:b/>
                <w:bCs/>
                <w:caps/>
                <w:szCs w:val="20"/>
                <w:lang w:val="el-GR" w:eastAsia="en-US"/>
              </w:rPr>
            </w:pPr>
            <w:r w:rsidRPr="00382EA8">
              <w:rPr>
                <w:rFonts w:asciiTheme="minorHAnsi" w:eastAsia="Calibri" w:hAnsiTheme="minorHAnsi"/>
                <w:b/>
                <w:bCs/>
                <w:caps/>
                <w:szCs w:val="20"/>
                <w:lang w:val="el-GR" w:eastAsia="en-US"/>
              </w:rPr>
              <w:t>ΕΓΚΕΚΡΙΜΕΝΟΣ</w:t>
            </w:r>
            <w:r>
              <w:rPr>
                <w:rFonts w:asciiTheme="minorHAnsi" w:eastAsia="Calibri" w:hAnsiTheme="minorHAnsi"/>
                <w:b/>
                <w:bCs/>
                <w:caps/>
                <w:szCs w:val="20"/>
                <w:lang w:val="en-US" w:eastAsia="en-US"/>
              </w:rPr>
              <w:t xml:space="preserve"> </w:t>
            </w:r>
            <w:r>
              <w:rPr>
                <w:rFonts w:asciiTheme="minorHAnsi" w:eastAsia="Calibri" w:hAnsiTheme="minorHAnsi"/>
                <w:b/>
                <w:bCs/>
                <w:caps/>
                <w:szCs w:val="20"/>
                <w:lang w:val="el-GR" w:eastAsia="en-US"/>
              </w:rPr>
              <w:t>ΠΡΟΫΠΟΛΟΓΙΣΜΟΣ</w:t>
            </w:r>
            <w:r>
              <w:rPr>
                <w:rFonts w:asciiTheme="minorHAnsi" w:eastAsia="Calibri" w:hAnsiTheme="minorHAnsi"/>
                <w:b/>
                <w:bCs/>
                <w:caps/>
                <w:szCs w:val="20"/>
                <w:lang w:val="en-US" w:eastAsia="en-US"/>
              </w:rPr>
              <w:t xml:space="preserve"> </w:t>
            </w:r>
            <w:r w:rsidRPr="00382EA8">
              <w:rPr>
                <w:rFonts w:asciiTheme="minorHAnsi" w:eastAsia="Calibri" w:hAnsiTheme="minorHAnsi"/>
                <w:b/>
                <w:bCs/>
                <w:caps/>
                <w:szCs w:val="20"/>
                <w:lang w:val="el-GR" w:eastAsia="en-US"/>
              </w:rPr>
              <w:t>(€)</w:t>
            </w:r>
          </w:p>
        </w:tc>
        <w:tc>
          <w:tcPr>
            <w:tcW w:w="1418" w:type="dxa"/>
            <w:shd w:val="clear" w:color="auto" w:fill="CCCCCC"/>
            <w:vAlign w:val="center"/>
          </w:tcPr>
          <w:p w:rsidR="00382EA8" w:rsidRPr="00382EA8" w:rsidRDefault="00382EA8" w:rsidP="00382EA8">
            <w:pPr>
              <w:suppressAutoHyphens w:val="0"/>
              <w:spacing w:before="120" w:after="120" w:line="259" w:lineRule="auto"/>
              <w:jc w:val="center"/>
              <w:rPr>
                <w:rFonts w:asciiTheme="minorHAnsi" w:eastAsia="Calibri" w:hAnsiTheme="minorHAnsi"/>
                <w:b/>
                <w:bCs/>
                <w:caps/>
                <w:szCs w:val="20"/>
                <w:lang w:val="el-GR" w:eastAsia="en-US"/>
              </w:rPr>
            </w:pPr>
            <w:r w:rsidRPr="00382EA8">
              <w:rPr>
                <w:rFonts w:asciiTheme="minorHAnsi" w:eastAsia="Calibri" w:hAnsiTheme="minorHAnsi"/>
                <w:b/>
                <w:bCs/>
                <w:caps/>
                <w:szCs w:val="20"/>
                <w:lang w:val="el-GR" w:eastAsia="en-US"/>
              </w:rPr>
              <w:t>ΕΓΚΕΚΡΙΜΕΝΗ</w:t>
            </w:r>
            <w:r>
              <w:rPr>
                <w:rFonts w:asciiTheme="minorHAnsi" w:eastAsia="Calibri" w:hAnsiTheme="minorHAnsi"/>
                <w:b/>
                <w:bCs/>
                <w:caps/>
                <w:szCs w:val="20"/>
                <w:lang w:val="en-US" w:eastAsia="en-US"/>
              </w:rPr>
              <w:t xml:space="preserve"> </w:t>
            </w:r>
            <w:r>
              <w:rPr>
                <w:rFonts w:asciiTheme="minorHAnsi" w:eastAsia="Calibri" w:hAnsiTheme="minorHAnsi"/>
                <w:b/>
                <w:bCs/>
                <w:caps/>
                <w:szCs w:val="20"/>
                <w:lang w:val="el-GR" w:eastAsia="en-US"/>
              </w:rPr>
              <w:t>ΕΠΙΧΟΡΗΓΗΣΗ</w:t>
            </w:r>
            <w:r>
              <w:rPr>
                <w:rFonts w:asciiTheme="minorHAnsi" w:eastAsia="Calibri" w:hAnsiTheme="minorHAnsi"/>
                <w:b/>
                <w:bCs/>
                <w:caps/>
                <w:szCs w:val="20"/>
                <w:lang w:val="en-US" w:eastAsia="en-US"/>
              </w:rPr>
              <w:t xml:space="preserve"> </w:t>
            </w:r>
            <w:r w:rsidRPr="00382EA8">
              <w:rPr>
                <w:rFonts w:asciiTheme="minorHAnsi" w:eastAsia="Calibri" w:hAnsiTheme="minorHAnsi"/>
                <w:b/>
                <w:bCs/>
                <w:caps/>
                <w:szCs w:val="20"/>
                <w:lang w:val="el-GR" w:eastAsia="en-US"/>
              </w:rPr>
              <w:t>(€)</w:t>
            </w:r>
          </w:p>
        </w:tc>
        <w:tc>
          <w:tcPr>
            <w:tcW w:w="1701" w:type="dxa"/>
            <w:shd w:val="clear" w:color="auto" w:fill="CCCCCC"/>
            <w:vAlign w:val="center"/>
          </w:tcPr>
          <w:p w:rsidR="00382EA8" w:rsidRPr="00382EA8" w:rsidRDefault="00382EA8" w:rsidP="00382EA8">
            <w:pPr>
              <w:suppressAutoHyphens w:val="0"/>
              <w:spacing w:before="120" w:after="120" w:line="259" w:lineRule="auto"/>
              <w:jc w:val="center"/>
              <w:rPr>
                <w:rFonts w:asciiTheme="minorHAnsi" w:eastAsia="Calibri" w:hAnsiTheme="minorHAnsi"/>
                <w:b/>
                <w:bCs/>
                <w:caps/>
                <w:szCs w:val="20"/>
                <w:lang w:val="el-GR" w:eastAsia="en-US"/>
              </w:rPr>
            </w:pPr>
            <w:r w:rsidRPr="00382EA8">
              <w:rPr>
                <w:rFonts w:asciiTheme="minorHAnsi" w:eastAsia="Calibri" w:hAnsiTheme="minorHAnsi"/>
                <w:b/>
                <w:bCs/>
                <w:caps/>
                <w:szCs w:val="20"/>
                <w:lang w:val="el-GR" w:eastAsia="en-US"/>
              </w:rPr>
              <w:t>ΗΜ/ΝΙΑ</w:t>
            </w:r>
            <w:r>
              <w:rPr>
                <w:rFonts w:asciiTheme="minorHAnsi" w:eastAsia="Calibri" w:hAnsiTheme="minorHAnsi"/>
                <w:b/>
                <w:bCs/>
                <w:caps/>
                <w:szCs w:val="20"/>
                <w:lang w:val="en-US" w:eastAsia="en-US"/>
              </w:rPr>
              <w:t xml:space="preserve"> </w:t>
            </w:r>
            <w:r w:rsidRPr="00382EA8">
              <w:rPr>
                <w:rFonts w:asciiTheme="minorHAnsi" w:eastAsia="Calibri" w:hAnsiTheme="minorHAnsi"/>
                <w:b/>
                <w:bCs/>
                <w:caps/>
                <w:szCs w:val="20"/>
                <w:lang w:val="el-GR" w:eastAsia="en-US"/>
              </w:rPr>
              <w:t>ΑΠΟΠΛΗΡΩΜΗΣ</w:t>
            </w:r>
          </w:p>
        </w:tc>
        <w:tc>
          <w:tcPr>
            <w:tcW w:w="1701" w:type="dxa"/>
            <w:shd w:val="clear" w:color="auto" w:fill="CCCCCC"/>
            <w:vAlign w:val="center"/>
          </w:tcPr>
          <w:p w:rsidR="00382EA8" w:rsidRPr="00382EA8" w:rsidRDefault="00382EA8" w:rsidP="00382EA8">
            <w:pPr>
              <w:suppressAutoHyphens w:val="0"/>
              <w:spacing w:before="120" w:after="120" w:line="259" w:lineRule="auto"/>
              <w:jc w:val="center"/>
              <w:rPr>
                <w:rFonts w:asciiTheme="minorHAnsi" w:eastAsia="Calibri" w:hAnsiTheme="minorHAnsi"/>
                <w:b/>
                <w:bCs/>
                <w:caps/>
                <w:szCs w:val="20"/>
                <w:lang w:val="el-GR" w:eastAsia="en-US"/>
              </w:rPr>
            </w:pPr>
            <w:r>
              <w:rPr>
                <w:rFonts w:asciiTheme="minorHAnsi" w:eastAsia="Calibri" w:hAnsiTheme="minorHAnsi"/>
                <w:b/>
                <w:bCs/>
                <w:caps/>
                <w:szCs w:val="20"/>
                <w:lang w:val="el-GR" w:eastAsia="en-US"/>
              </w:rPr>
              <w:t>ΣΧΕΣΗ ΜΕ ΤΟ</w:t>
            </w:r>
            <w:r w:rsidRPr="00382EA8">
              <w:rPr>
                <w:rFonts w:asciiTheme="minorHAnsi" w:eastAsia="Calibri" w:hAnsiTheme="minorHAnsi"/>
                <w:b/>
                <w:bCs/>
                <w:caps/>
                <w:szCs w:val="20"/>
                <w:lang w:val="el-GR" w:eastAsia="en-US"/>
              </w:rPr>
              <w:t xml:space="preserve"> </w:t>
            </w:r>
            <w:r w:rsidR="00837932">
              <w:rPr>
                <w:rFonts w:asciiTheme="minorHAnsi" w:eastAsia="Calibri" w:hAnsiTheme="minorHAnsi"/>
                <w:b/>
                <w:bCs/>
                <w:caps/>
                <w:szCs w:val="20"/>
                <w:lang w:val="el-GR" w:eastAsia="en-US"/>
              </w:rPr>
              <w:t>ΠΡΟΤΕΙΝΟΜΕΝ</w:t>
            </w:r>
            <w:r w:rsidR="00837932" w:rsidRPr="00837932">
              <w:rPr>
                <w:rFonts w:asciiTheme="minorHAnsi" w:eastAsia="Calibri" w:hAnsiTheme="minorHAnsi"/>
                <w:b/>
                <w:bCs/>
                <w:caps/>
                <w:szCs w:val="20"/>
                <w:lang w:val="el-GR" w:eastAsia="en-US"/>
              </w:rPr>
              <w:t xml:space="preserve"> </w:t>
            </w:r>
            <w:r w:rsidRPr="00382EA8">
              <w:rPr>
                <w:rFonts w:asciiTheme="minorHAnsi" w:eastAsia="Calibri" w:hAnsiTheme="minorHAnsi"/>
                <w:b/>
                <w:bCs/>
                <w:caps/>
                <w:szCs w:val="20"/>
                <w:lang w:val="el-GR" w:eastAsia="en-US"/>
              </w:rPr>
              <w:t>ΕΡΓΟ (*)</w:t>
            </w:r>
          </w:p>
        </w:tc>
        <w:tc>
          <w:tcPr>
            <w:tcW w:w="1843" w:type="dxa"/>
            <w:shd w:val="clear" w:color="auto" w:fill="CCCCCC"/>
            <w:vAlign w:val="center"/>
          </w:tcPr>
          <w:p w:rsidR="00382EA8" w:rsidRPr="00382EA8" w:rsidRDefault="00382EA8" w:rsidP="00382EA8">
            <w:pPr>
              <w:suppressAutoHyphens w:val="0"/>
              <w:spacing w:before="120" w:after="120" w:line="259" w:lineRule="auto"/>
              <w:jc w:val="center"/>
              <w:rPr>
                <w:rFonts w:asciiTheme="minorHAnsi" w:eastAsia="Calibri" w:hAnsiTheme="minorHAnsi"/>
                <w:b/>
                <w:bCs/>
                <w:caps/>
                <w:szCs w:val="20"/>
                <w:lang w:val="el-GR" w:eastAsia="en-US"/>
              </w:rPr>
            </w:pPr>
            <w:r>
              <w:rPr>
                <w:rFonts w:asciiTheme="minorHAnsi" w:eastAsia="Calibri" w:hAnsiTheme="minorHAnsi"/>
                <w:b/>
                <w:bCs/>
                <w:caps/>
                <w:szCs w:val="20"/>
                <w:lang w:val="el-GR" w:eastAsia="en-US"/>
              </w:rPr>
              <w:t>ΕΙΣΠΡΑΧΘΕΙΣΑ</w:t>
            </w:r>
            <w:r>
              <w:rPr>
                <w:rFonts w:asciiTheme="minorHAnsi" w:eastAsia="Calibri" w:hAnsiTheme="minorHAnsi"/>
                <w:b/>
                <w:bCs/>
                <w:caps/>
                <w:szCs w:val="20"/>
                <w:lang w:val="en-US" w:eastAsia="en-US"/>
              </w:rPr>
              <w:t xml:space="preserve"> </w:t>
            </w:r>
            <w:r w:rsidRPr="00382EA8">
              <w:rPr>
                <w:rFonts w:asciiTheme="minorHAnsi" w:eastAsia="Calibri" w:hAnsiTheme="minorHAnsi"/>
                <w:b/>
                <w:bCs/>
                <w:caps/>
                <w:szCs w:val="20"/>
                <w:lang w:val="el-GR" w:eastAsia="en-US"/>
              </w:rPr>
              <w:t>ΕΠΙΧΟΡΗΓΗΣΗ</w:t>
            </w:r>
            <w:r>
              <w:rPr>
                <w:rFonts w:asciiTheme="minorHAnsi" w:eastAsia="Calibri" w:hAnsiTheme="minorHAnsi"/>
                <w:b/>
                <w:bCs/>
                <w:caps/>
                <w:szCs w:val="20"/>
                <w:lang w:val="en-US" w:eastAsia="en-US"/>
              </w:rPr>
              <w:t xml:space="preserve"> (</w:t>
            </w:r>
            <w:r w:rsidRPr="00382EA8">
              <w:rPr>
                <w:rFonts w:asciiTheme="minorHAnsi" w:eastAsia="Calibri" w:hAnsiTheme="minorHAnsi"/>
                <w:b/>
                <w:bCs/>
                <w:caps/>
                <w:szCs w:val="20"/>
                <w:lang w:val="el-GR" w:eastAsia="en-US"/>
              </w:rPr>
              <w:t>€)</w:t>
            </w:r>
          </w:p>
        </w:tc>
      </w:tr>
      <w:tr w:rsidR="00382EA8" w:rsidRPr="0051112F" w:rsidTr="00837932">
        <w:trPr>
          <w:trHeight w:val="692"/>
        </w:trPr>
        <w:tc>
          <w:tcPr>
            <w:tcW w:w="709"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70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61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649"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560"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984"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418"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70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70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843"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r>
      <w:tr w:rsidR="00382EA8" w:rsidRPr="0051112F" w:rsidTr="00837932">
        <w:trPr>
          <w:trHeight w:val="702"/>
        </w:trPr>
        <w:tc>
          <w:tcPr>
            <w:tcW w:w="709"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70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61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649"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560"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984"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418"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70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70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843"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r>
      <w:tr w:rsidR="00382EA8" w:rsidRPr="0051112F" w:rsidTr="00837932">
        <w:trPr>
          <w:trHeight w:val="699"/>
        </w:trPr>
        <w:tc>
          <w:tcPr>
            <w:tcW w:w="709"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70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61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649"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560"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984"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418"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70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70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843"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r>
      <w:tr w:rsidR="00382EA8" w:rsidRPr="0051112F" w:rsidTr="00837932">
        <w:trPr>
          <w:trHeight w:val="695"/>
        </w:trPr>
        <w:tc>
          <w:tcPr>
            <w:tcW w:w="709"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70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61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649"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560"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984"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418"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70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70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843"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r>
      <w:tr w:rsidR="00382EA8" w:rsidRPr="0051112F" w:rsidTr="00837932">
        <w:trPr>
          <w:trHeight w:val="690"/>
        </w:trPr>
        <w:tc>
          <w:tcPr>
            <w:tcW w:w="709"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70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61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649"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560"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984"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418"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70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701"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c>
          <w:tcPr>
            <w:tcW w:w="1843" w:type="dxa"/>
          </w:tcPr>
          <w:p w:rsidR="00382EA8" w:rsidRPr="0051112F" w:rsidRDefault="00382EA8" w:rsidP="00382EA8">
            <w:pPr>
              <w:suppressAutoHyphens w:val="0"/>
              <w:spacing w:after="160" w:line="259" w:lineRule="auto"/>
              <w:jc w:val="left"/>
              <w:rPr>
                <w:rFonts w:ascii="Trebuchet MS" w:eastAsia="Calibri" w:hAnsi="Trebuchet MS"/>
                <w:sz w:val="22"/>
                <w:szCs w:val="22"/>
                <w:lang w:val="el-GR" w:eastAsia="en-US"/>
              </w:rPr>
            </w:pPr>
          </w:p>
        </w:tc>
      </w:tr>
    </w:tbl>
    <w:p w:rsidR="004B02B9" w:rsidRPr="00382EA8" w:rsidRDefault="004B02B9" w:rsidP="002314EC">
      <w:pPr>
        <w:rPr>
          <w:rFonts w:ascii="Trebuchet MS" w:hAnsi="Trebuchet MS"/>
          <w:b/>
          <w:lang w:val="el-GR"/>
        </w:rPr>
      </w:pPr>
    </w:p>
    <w:p w:rsidR="00837932" w:rsidRPr="00837932" w:rsidRDefault="00837932" w:rsidP="00837932">
      <w:pPr>
        <w:suppressAutoHyphens w:val="0"/>
        <w:autoSpaceDE w:val="0"/>
        <w:autoSpaceDN w:val="0"/>
        <w:adjustRightInd w:val="0"/>
        <w:spacing w:line="240" w:lineRule="auto"/>
        <w:jc w:val="left"/>
        <w:rPr>
          <w:rFonts w:asciiTheme="minorHAnsi" w:eastAsiaTheme="minorHAnsi" w:hAnsiTheme="minorHAnsi" w:cs="Calibri-Italic"/>
          <w:i/>
          <w:iCs/>
          <w:sz w:val="22"/>
          <w:szCs w:val="22"/>
          <w:lang w:val="el-GR" w:eastAsia="en-US"/>
        </w:rPr>
      </w:pPr>
      <w:r w:rsidRPr="00837932">
        <w:rPr>
          <w:rFonts w:asciiTheme="minorHAnsi" w:eastAsiaTheme="minorHAnsi" w:hAnsiTheme="minorHAnsi" w:cs="Calibri-Italic"/>
          <w:i/>
          <w:iCs/>
          <w:sz w:val="22"/>
          <w:szCs w:val="22"/>
          <w:lang w:val="el-GR" w:eastAsia="en-US"/>
        </w:rPr>
        <w:t xml:space="preserve">Συμπληρώνεται τόσο για την ίδια την εταιρεία όσο και για </w:t>
      </w:r>
      <w:r w:rsidR="00A37C2B">
        <w:rPr>
          <w:rFonts w:asciiTheme="minorHAnsi" w:eastAsiaTheme="minorHAnsi" w:hAnsiTheme="minorHAnsi" w:cs="Calibri-Italic"/>
          <w:i/>
          <w:iCs/>
          <w:sz w:val="22"/>
          <w:szCs w:val="22"/>
          <w:lang w:val="el-GR" w:eastAsia="en-US"/>
        </w:rPr>
        <w:t>τις εταιρείες του ομίλου</w:t>
      </w:r>
      <w:r w:rsidRPr="00837932">
        <w:rPr>
          <w:rFonts w:asciiTheme="minorHAnsi" w:eastAsiaTheme="minorHAnsi" w:hAnsiTheme="minorHAnsi" w:cs="Calibri-Italic"/>
          <w:i/>
          <w:iCs/>
          <w:sz w:val="22"/>
          <w:szCs w:val="22"/>
          <w:lang w:val="el-GR" w:eastAsia="en-US"/>
        </w:rPr>
        <w:t xml:space="preserve">. </w:t>
      </w:r>
    </w:p>
    <w:p w:rsidR="004B02B9" w:rsidRDefault="004B02B9" w:rsidP="002314EC">
      <w:pPr>
        <w:rPr>
          <w:rFonts w:ascii="Trebuchet MS" w:hAnsi="Trebuchet MS"/>
          <w:b/>
          <w:lang w:val="el-GR"/>
        </w:rPr>
        <w:sectPr w:rsidR="004B02B9" w:rsidSect="004B02B9">
          <w:pgSz w:w="16838" w:h="11906" w:orient="landscape"/>
          <w:pgMar w:top="1797" w:right="907" w:bottom="1797" w:left="1440" w:header="567" w:footer="1298" w:gutter="0"/>
          <w:cols w:space="720"/>
          <w:titlePg/>
        </w:sectPr>
      </w:pPr>
    </w:p>
    <w:p w:rsidR="004B02B9" w:rsidRDefault="004B02B9" w:rsidP="002314EC">
      <w:pPr>
        <w:rPr>
          <w:rFonts w:ascii="Trebuchet MS" w:hAnsi="Trebuchet MS"/>
          <w:b/>
          <w:lang w:val="el-GR"/>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9185"/>
      </w:tblGrid>
      <w:tr w:rsidR="00A8398F" w:rsidRPr="00BB7B43" w:rsidTr="002D2954">
        <w:tc>
          <w:tcPr>
            <w:tcW w:w="597" w:type="dxa"/>
            <w:shd w:val="clear" w:color="auto" w:fill="000000"/>
          </w:tcPr>
          <w:p w:rsidR="00A8398F" w:rsidRPr="004B02B9" w:rsidRDefault="004D71E2" w:rsidP="002314EC">
            <w:pPr>
              <w:suppressAutoHyphens w:val="0"/>
              <w:spacing w:before="120" w:line="240" w:lineRule="auto"/>
              <w:rPr>
                <w:rFonts w:asciiTheme="minorHAnsi" w:eastAsia="Calibri" w:hAnsiTheme="minorHAnsi" w:cs="Tahoma"/>
                <w:b/>
                <w:sz w:val="28"/>
                <w:szCs w:val="28"/>
                <w:lang w:val="el-GR" w:eastAsia="el-GR"/>
              </w:rPr>
            </w:pPr>
            <w:r w:rsidRPr="00382EA8">
              <w:rPr>
                <w:rFonts w:asciiTheme="minorHAnsi" w:eastAsia="Calibri" w:hAnsiTheme="minorHAnsi" w:cs="Tahoma"/>
                <w:b/>
                <w:sz w:val="28"/>
                <w:szCs w:val="28"/>
                <w:lang w:val="el-GR" w:eastAsia="el-GR"/>
              </w:rPr>
              <w:t>1</w:t>
            </w:r>
            <w:r w:rsidR="00457D59" w:rsidRPr="004B02B9">
              <w:rPr>
                <w:rFonts w:asciiTheme="minorHAnsi" w:eastAsia="Calibri" w:hAnsiTheme="minorHAnsi" w:cs="Tahoma"/>
                <w:b/>
                <w:sz w:val="28"/>
                <w:szCs w:val="28"/>
                <w:lang w:val="el-GR" w:eastAsia="el-GR"/>
              </w:rPr>
              <w:t>7</w:t>
            </w:r>
          </w:p>
        </w:tc>
        <w:tc>
          <w:tcPr>
            <w:tcW w:w="9185" w:type="dxa"/>
            <w:shd w:val="clear" w:color="auto" w:fill="A6A6A6"/>
          </w:tcPr>
          <w:p w:rsidR="00A8398F" w:rsidRPr="004B02B9" w:rsidRDefault="00A8398F" w:rsidP="00E54278">
            <w:pPr>
              <w:suppressAutoHyphens w:val="0"/>
              <w:spacing w:before="120" w:after="120" w:line="240" w:lineRule="auto"/>
              <w:jc w:val="left"/>
              <w:rPr>
                <w:rFonts w:asciiTheme="minorHAnsi" w:eastAsia="Calibri" w:hAnsiTheme="minorHAnsi" w:cs="Tahoma"/>
                <w:b/>
                <w:sz w:val="28"/>
                <w:szCs w:val="28"/>
                <w:lang w:val="el-GR" w:eastAsia="el-GR"/>
              </w:rPr>
            </w:pPr>
            <w:r w:rsidRPr="004B02B9">
              <w:rPr>
                <w:rFonts w:asciiTheme="minorHAnsi" w:eastAsia="Calibri" w:hAnsiTheme="minorHAnsi" w:cs="Tahoma"/>
                <w:b/>
                <w:sz w:val="28"/>
                <w:szCs w:val="28"/>
                <w:lang w:val="el-GR" w:eastAsia="el-GR"/>
              </w:rPr>
              <w:t>ΛΟΙΠΑ ΣΤΟΙΧΕΙΑ</w:t>
            </w:r>
            <w:r w:rsidRPr="00382EA8">
              <w:rPr>
                <w:rFonts w:asciiTheme="minorHAnsi" w:eastAsia="Calibri" w:hAnsiTheme="minorHAnsi" w:cs="Tahoma"/>
                <w:b/>
                <w:sz w:val="28"/>
                <w:szCs w:val="28"/>
                <w:lang w:val="el-GR" w:eastAsia="el-GR"/>
              </w:rPr>
              <w:t xml:space="preserve"> </w:t>
            </w:r>
            <w:r w:rsidRPr="004B02B9">
              <w:rPr>
                <w:rFonts w:asciiTheme="minorHAnsi" w:eastAsia="Calibri" w:hAnsiTheme="minorHAnsi" w:cs="Tahoma"/>
                <w:b/>
                <w:sz w:val="28"/>
                <w:szCs w:val="28"/>
                <w:lang w:val="el-GR" w:eastAsia="el-GR"/>
              </w:rPr>
              <w:t>ΕΠΕΝΔΥΤΙΚΟΥ ΣΧΕΔΙΟΥ</w:t>
            </w:r>
          </w:p>
        </w:tc>
      </w:tr>
    </w:tbl>
    <w:p w:rsidR="00A8398F" w:rsidRDefault="00A8398F" w:rsidP="002314EC">
      <w:pPr>
        <w:suppressAutoHyphens w:val="0"/>
        <w:spacing w:after="160" w:line="259" w:lineRule="auto"/>
        <w:jc w:val="left"/>
        <w:rPr>
          <w:rFonts w:ascii="Trebuchet MS" w:eastAsia="Calibri" w:hAnsi="Trebuchet MS" w:cs="Tahoma"/>
          <w:sz w:val="22"/>
          <w:szCs w:val="22"/>
          <w:lang w:val="el-GR" w:eastAsia="el-GR"/>
        </w:rPr>
      </w:pPr>
    </w:p>
    <w:tbl>
      <w:tblPr>
        <w:tblW w:w="984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7"/>
        <w:gridCol w:w="1860"/>
        <w:gridCol w:w="2669"/>
        <w:gridCol w:w="425"/>
        <w:gridCol w:w="3490"/>
      </w:tblGrid>
      <w:tr w:rsidR="005F6C3A" w:rsidRPr="006E503E" w:rsidTr="005E6BE5">
        <w:tc>
          <w:tcPr>
            <w:tcW w:w="9841" w:type="dxa"/>
            <w:gridSpan w:val="5"/>
            <w:shd w:val="clear" w:color="auto" w:fill="BFBFBF"/>
          </w:tcPr>
          <w:p w:rsidR="005F6C3A" w:rsidRPr="005F6C3A" w:rsidRDefault="005F6C3A" w:rsidP="00E54278">
            <w:pPr>
              <w:pStyle w:val="a7"/>
              <w:numPr>
                <w:ilvl w:val="1"/>
                <w:numId w:val="5"/>
              </w:numPr>
              <w:spacing w:before="60" w:line="280" w:lineRule="atLeast"/>
              <w:ind w:left="744" w:hanging="710"/>
              <w:jc w:val="both"/>
              <w:rPr>
                <w:rFonts w:cs="Tahoma"/>
                <w:b/>
                <w:bCs/>
                <w:szCs w:val="20"/>
              </w:rPr>
            </w:pPr>
            <w:r w:rsidRPr="005F6C3A">
              <w:rPr>
                <w:rFonts w:cs="Calibri"/>
                <w:i/>
                <w:iCs/>
                <w:szCs w:val="20"/>
              </w:rPr>
              <w:br w:type="page"/>
            </w:r>
            <w:r w:rsidRPr="005F6C3A">
              <w:rPr>
                <w:rFonts w:cs="Tahoma"/>
                <w:b/>
                <w:bCs/>
                <w:szCs w:val="20"/>
              </w:rPr>
              <w:t>ΣΤΟΙΧΕΙΑ ΚΑΙ ΦΩΤΟΓΡΑΦΙΚΗ ΑΠΕΙΚΟΝΙΣΗ ΤΗΣ ΥΦΙΣΤΑΜΕΝΗΣ ΚΑΤΑΣΤΑΣΗΣ ΤΟΥ ΠΡΟΤΕΙΝΟΜΕΝΟΥ ΕΡΓΟΥ (εκτός άυλων ενεργειών)</w:t>
            </w:r>
          </w:p>
        </w:tc>
      </w:tr>
      <w:tr w:rsidR="005F6C3A" w:rsidRPr="006E503E" w:rsidTr="005E6BE5">
        <w:trPr>
          <w:trHeight w:val="1063"/>
        </w:trPr>
        <w:tc>
          <w:tcPr>
            <w:tcW w:w="9841" w:type="dxa"/>
            <w:gridSpan w:val="5"/>
            <w:shd w:val="clear" w:color="auto" w:fill="D9D9D9" w:themeFill="background1" w:themeFillShade="D9"/>
          </w:tcPr>
          <w:p w:rsidR="005F6C3A" w:rsidRPr="00216554" w:rsidRDefault="005F6C3A" w:rsidP="00E54278">
            <w:pPr>
              <w:pStyle w:val="a7"/>
              <w:numPr>
                <w:ilvl w:val="2"/>
                <w:numId w:val="6"/>
              </w:numPr>
              <w:spacing w:before="120" w:after="120" w:line="312" w:lineRule="auto"/>
              <w:ind w:left="1168" w:hanging="425"/>
              <w:rPr>
                <w:rFonts w:cs="Tahoma"/>
                <w:sz w:val="20"/>
                <w:szCs w:val="20"/>
              </w:rPr>
            </w:pPr>
            <w:r w:rsidRPr="005F6C3A">
              <w:rPr>
                <w:rFonts w:cs="Tahoma"/>
                <w:szCs w:val="20"/>
              </w:rPr>
              <w:t>ΣΥΝΟΠΤΙΚΗ ΠΕΡΙΓΡΑΦΗ ΤΗΣ ΥΦΙΣΤΑΜΕΝΗΣ ΚΑΤΑΣΤΑΣΗΣ ΤΟΥ ΠΡΟΤΕΙΝΟΜΕΝΟΥ ΕΡΓΟΥ</w:t>
            </w:r>
          </w:p>
          <w:p w:rsidR="00216554" w:rsidRPr="00216554" w:rsidRDefault="00216554" w:rsidP="00837932">
            <w:pPr>
              <w:pStyle w:val="a7"/>
              <w:spacing w:before="120" w:after="0" w:line="312" w:lineRule="auto"/>
              <w:ind w:left="1452"/>
              <w:rPr>
                <w:rFonts w:cs="Tahoma"/>
              </w:rPr>
            </w:pPr>
            <w:r w:rsidRPr="00216554">
              <w:rPr>
                <w:rFonts w:cs="Tahoma"/>
              </w:rPr>
              <w:t>(Περιγραφή υφιστάμενης κατάστασης. Αν αφορά νέο έργο, σημειώνεται ότι αφορά σε νέο έργο)</w:t>
            </w:r>
          </w:p>
        </w:tc>
      </w:tr>
      <w:tr w:rsidR="005F6C3A" w:rsidRPr="006E503E" w:rsidTr="005E6BE5">
        <w:trPr>
          <w:trHeight w:val="4597"/>
        </w:trPr>
        <w:tc>
          <w:tcPr>
            <w:tcW w:w="9841" w:type="dxa"/>
            <w:gridSpan w:val="5"/>
          </w:tcPr>
          <w:p w:rsidR="005F6C3A" w:rsidRPr="00A072C7" w:rsidRDefault="005F6C3A" w:rsidP="002314EC">
            <w:pPr>
              <w:pStyle w:val="a7"/>
              <w:spacing w:before="60" w:line="280" w:lineRule="atLeast"/>
              <w:rPr>
                <w:rFonts w:cs="Tahoma"/>
                <w:sz w:val="20"/>
                <w:szCs w:val="20"/>
              </w:rPr>
            </w:pPr>
          </w:p>
          <w:p w:rsidR="005F6C3A" w:rsidRPr="00A072C7" w:rsidRDefault="005F6C3A" w:rsidP="002314EC">
            <w:pPr>
              <w:pStyle w:val="a7"/>
              <w:spacing w:before="60" w:line="280" w:lineRule="atLeast"/>
              <w:rPr>
                <w:rFonts w:cs="Tahoma"/>
                <w:sz w:val="20"/>
                <w:szCs w:val="20"/>
              </w:rPr>
            </w:pPr>
          </w:p>
          <w:p w:rsidR="005F6C3A" w:rsidRPr="00A072C7" w:rsidRDefault="005F6C3A" w:rsidP="002314EC">
            <w:pPr>
              <w:pStyle w:val="a7"/>
              <w:spacing w:before="60" w:line="280" w:lineRule="atLeast"/>
              <w:rPr>
                <w:rFonts w:cs="Tahoma"/>
                <w:sz w:val="20"/>
                <w:szCs w:val="20"/>
              </w:rPr>
            </w:pPr>
          </w:p>
          <w:p w:rsidR="005F6C3A" w:rsidRPr="00A072C7" w:rsidRDefault="005F6C3A" w:rsidP="002314EC">
            <w:pPr>
              <w:pStyle w:val="a7"/>
              <w:spacing w:before="60" w:line="280" w:lineRule="atLeast"/>
              <w:rPr>
                <w:rFonts w:cs="Tahoma"/>
                <w:sz w:val="20"/>
                <w:szCs w:val="20"/>
              </w:rPr>
            </w:pPr>
          </w:p>
          <w:p w:rsidR="005F6C3A" w:rsidRPr="00A072C7" w:rsidRDefault="005F6C3A" w:rsidP="002314EC">
            <w:pPr>
              <w:pStyle w:val="a7"/>
              <w:spacing w:before="60" w:line="280" w:lineRule="atLeast"/>
              <w:rPr>
                <w:rFonts w:cs="Tahoma"/>
                <w:sz w:val="20"/>
                <w:szCs w:val="20"/>
              </w:rPr>
            </w:pPr>
          </w:p>
          <w:p w:rsidR="005F6C3A" w:rsidRPr="00A072C7" w:rsidRDefault="005F6C3A" w:rsidP="002314EC">
            <w:pPr>
              <w:pStyle w:val="a7"/>
              <w:spacing w:before="60" w:line="280" w:lineRule="atLeast"/>
              <w:rPr>
                <w:rFonts w:cs="Tahoma"/>
                <w:sz w:val="20"/>
                <w:szCs w:val="20"/>
              </w:rPr>
            </w:pPr>
          </w:p>
        </w:tc>
      </w:tr>
      <w:tr w:rsidR="005F6C3A" w:rsidRPr="006E503E" w:rsidTr="005E6BE5">
        <w:tc>
          <w:tcPr>
            <w:tcW w:w="9841" w:type="dxa"/>
            <w:gridSpan w:val="5"/>
            <w:shd w:val="clear" w:color="auto" w:fill="D9D9D9" w:themeFill="background1" w:themeFillShade="D9"/>
          </w:tcPr>
          <w:p w:rsidR="005F6C3A" w:rsidRPr="005F6C3A" w:rsidRDefault="005F6C3A" w:rsidP="00216554">
            <w:pPr>
              <w:pStyle w:val="a7"/>
              <w:numPr>
                <w:ilvl w:val="2"/>
                <w:numId w:val="6"/>
              </w:numPr>
              <w:spacing w:before="60" w:line="280" w:lineRule="atLeast"/>
              <w:jc w:val="both"/>
              <w:rPr>
                <w:rFonts w:cs="Tahoma"/>
                <w:szCs w:val="20"/>
              </w:rPr>
            </w:pPr>
            <w:r w:rsidRPr="005F6C3A">
              <w:rPr>
                <w:rFonts w:cs="Tahoma"/>
                <w:szCs w:val="20"/>
              </w:rPr>
              <w:t>ΦΩΤΟΓΡΑΦΙΚΗ ΑΠΕΙΚΟΝΙΣΗ</w:t>
            </w:r>
            <w:r w:rsidR="00216554">
              <w:rPr>
                <w:rFonts w:cs="Tahoma"/>
                <w:szCs w:val="20"/>
              </w:rPr>
              <w:t xml:space="preserve"> ΤΗΣ ΥΦΙΣΤΑΜΕΝΗΣ ΚΑΤΑΣΤΑΣΗΣ ΤΟΥ ΠΡΟΤΕΙΜΕΝΟΥ ΕΡΓΟΥ </w:t>
            </w:r>
            <w:r w:rsidR="00216554" w:rsidRPr="00216554">
              <w:rPr>
                <w:rFonts w:cs="Tahoma"/>
              </w:rPr>
              <w:t>(Ε</w:t>
            </w:r>
            <w:r w:rsidRPr="00216554">
              <w:rPr>
                <w:rFonts w:cs="Tahoma"/>
              </w:rPr>
              <w:t>πισύναψη ευκρινών φωτογραφιών</w:t>
            </w:r>
            <w:r w:rsidR="009F7D9A">
              <w:rPr>
                <w:rFonts w:cs="Tahoma"/>
              </w:rPr>
              <w:t xml:space="preserve">, </w:t>
            </w:r>
            <w:r w:rsidR="009F7D9A" w:rsidRPr="009F7D9A">
              <w:rPr>
                <w:rFonts w:cs="Tahoma"/>
                <w:szCs w:val="20"/>
              </w:rPr>
              <w:t>όπου αποτυπώνεται η υφιστάμενη κατάσταση του προτεινόμενου έργου κατά την υποβολή της παρούσας Αίτησης Στήριξης</w:t>
            </w:r>
            <w:r w:rsidR="00216554" w:rsidRPr="00216554">
              <w:rPr>
                <w:rFonts w:cs="Tahoma"/>
              </w:rPr>
              <w:t>. Στην περίπτωση που αφορά νέο έργο, φωτογραφική απεικόνιση του προτεινόμενου χώρου εγκατάστασης</w:t>
            </w:r>
            <w:r w:rsidR="009F7D9A">
              <w:rPr>
                <w:rFonts w:cs="Tahoma"/>
              </w:rPr>
              <w:t xml:space="preserve"> </w:t>
            </w:r>
            <w:r w:rsidR="009F7D9A" w:rsidRPr="009F7D9A">
              <w:rPr>
                <w:rFonts w:cs="Tahoma"/>
                <w:szCs w:val="20"/>
              </w:rPr>
              <w:t>κατά την υποβολή της παρούσας Αίτησης Στήριξης</w:t>
            </w:r>
            <w:r w:rsidR="00216554" w:rsidRPr="00216554">
              <w:rPr>
                <w:rFonts w:cs="Tahoma"/>
              </w:rPr>
              <w:t>)</w:t>
            </w:r>
            <w:r w:rsidRPr="005F6C3A">
              <w:rPr>
                <w:rFonts w:ascii="Tahoma" w:hAnsi="Tahoma" w:cs="Tahoma"/>
                <w:spacing w:val="-1"/>
                <w:szCs w:val="20"/>
              </w:rPr>
              <w:t xml:space="preserve"> </w:t>
            </w:r>
          </w:p>
        </w:tc>
      </w:tr>
      <w:tr w:rsidR="005F6C3A" w:rsidRPr="006E503E" w:rsidTr="009F7D9A">
        <w:trPr>
          <w:trHeight w:val="4387"/>
        </w:trPr>
        <w:tc>
          <w:tcPr>
            <w:tcW w:w="9841" w:type="dxa"/>
            <w:gridSpan w:val="5"/>
          </w:tcPr>
          <w:p w:rsidR="005F6C3A" w:rsidRPr="005F6C3A" w:rsidRDefault="005F6C3A" w:rsidP="002314EC">
            <w:pPr>
              <w:spacing w:before="60" w:line="280" w:lineRule="atLeast"/>
              <w:rPr>
                <w:rFonts w:cs="Tahoma"/>
                <w:szCs w:val="20"/>
                <w:lang w:val="el-GR"/>
              </w:rPr>
            </w:pPr>
          </w:p>
          <w:p w:rsidR="005F6C3A" w:rsidRPr="005F6C3A" w:rsidRDefault="005F6C3A" w:rsidP="002314EC">
            <w:pPr>
              <w:spacing w:before="60" w:line="280" w:lineRule="atLeast"/>
              <w:rPr>
                <w:rFonts w:cs="Tahoma"/>
                <w:szCs w:val="20"/>
                <w:lang w:val="el-GR"/>
              </w:rPr>
            </w:pPr>
          </w:p>
          <w:p w:rsidR="005F6C3A" w:rsidRPr="005F6C3A" w:rsidRDefault="005F6C3A" w:rsidP="002314EC">
            <w:pPr>
              <w:spacing w:before="60" w:line="280" w:lineRule="atLeast"/>
              <w:rPr>
                <w:rFonts w:cs="Tahoma"/>
                <w:szCs w:val="20"/>
                <w:lang w:val="el-GR"/>
              </w:rPr>
            </w:pPr>
          </w:p>
          <w:p w:rsidR="005F6C3A" w:rsidRPr="005F6C3A" w:rsidRDefault="005F6C3A" w:rsidP="002314EC">
            <w:pPr>
              <w:spacing w:before="60" w:line="280" w:lineRule="atLeast"/>
              <w:rPr>
                <w:rFonts w:cs="Tahoma"/>
                <w:szCs w:val="20"/>
                <w:lang w:val="el-GR"/>
              </w:rPr>
            </w:pPr>
          </w:p>
          <w:p w:rsidR="005F6C3A" w:rsidRPr="005F6C3A" w:rsidRDefault="005F6C3A" w:rsidP="002314EC">
            <w:pPr>
              <w:spacing w:before="60" w:line="280" w:lineRule="atLeast"/>
              <w:rPr>
                <w:rFonts w:cs="Tahoma"/>
                <w:szCs w:val="20"/>
                <w:lang w:val="el-GR"/>
              </w:rPr>
            </w:pPr>
          </w:p>
        </w:tc>
      </w:tr>
      <w:tr w:rsidR="00164536" w:rsidRPr="006E503E" w:rsidTr="005E6BE5">
        <w:tblPrEx>
          <w:tblLook w:val="01E0" w:firstRow="1" w:lastRow="1" w:firstColumn="1" w:lastColumn="1" w:noHBand="0" w:noVBand="0"/>
        </w:tblPrEx>
        <w:trPr>
          <w:trHeight w:val="1133"/>
        </w:trPr>
        <w:tc>
          <w:tcPr>
            <w:tcW w:w="1397" w:type="dxa"/>
            <w:shd w:val="clear" w:color="auto" w:fill="BFBFBF"/>
          </w:tcPr>
          <w:p w:rsidR="00F16E08" w:rsidRDefault="00457D59" w:rsidP="00216554">
            <w:pPr>
              <w:spacing w:before="60" w:line="280" w:lineRule="atLeast"/>
              <w:rPr>
                <w:rFonts w:ascii="Trebuchet MS" w:eastAsia="Calibri" w:hAnsi="Trebuchet MS" w:cs="Tahoma"/>
                <w:b/>
                <w:sz w:val="22"/>
                <w:szCs w:val="22"/>
                <w:lang w:val="en-US" w:eastAsia="el-GR"/>
              </w:rPr>
            </w:pPr>
            <w:r w:rsidRPr="00216554">
              <w:rPr>
                <w:rFonts w:eastAsia="Calibri" w:cs="Tahoma"/>
                <w:b/>
                <w:bCs/>
                <w:sz w:val="22"/>
                <w:szCs w:val="22"/>
              </w:rPr>
              <w:lastRenderedPageBreak/>
              <w:t>17.</w:t>
            </w:r>
            <w:r w:rsidR="005F6C3A" w:rsidRPr="00216554">
              <w:rPr>
                <w:rFonts w:eastAsia="Calibri" w:cs="Tahoma"/>
                <w:b/>
                <w:bCs/>
                <w:sz w:val="22"/>
                <w:szCs w:val="22"/>
              </w:rPr>
              <w:t>2</w:t>
            </w:r>
          </w:p>
          <w:p w:rsidR="00F16E08" w:rsidRDefault="00F16E08" w:rsidP="00F16E08">
            <w:pPr>
              <w:rPr>
                <w:rFonts w:ascii="Trebuchet MS" w:eastAsia="Calibri" w:hAnsi="Trebuchet MS" w:cs="Tahoma"/>
                <w:sz w:val="22"/>
                <w:szCs w:val="22"/>
                <w:lang w:val="en-US" w:eastAsia="el-GR"/>
              </w:rPr>
            </w:pPr>
          </w:p>
          <w:p w:rsidR="00164536" w:rsidRPr="00F16E08" w:rsidRDefault="00164536" w:rsidP="00F16E08">
            <w:pPr>
              <w:rPr>
                <w:rFonts w:ascii="Trebuchet MS" w:eastAsia="Calibri" w:hAnsi="Trebuchet MS" w:cs="Tahoma"/>
                <w:sz w:val="22"/>
                <w:szCs w:val="22"/>
                <w:lang w:val="el-GR" w:eastAsia="el-GR"/>
              </w:rPr>
            </w:pPr>
          </w:p>
        </w:tc>
        <w:tc>
          <w:tcPr>
            <w:tcW w:w="8444" w:type="dxa"/>
            <w:gridSpan w:val="4"/>
            <w:shd w:val="clear" w:color="auto" w:fill="D9D9D9"/>
          </w:tcPr>
          <w:p w:rsidR="00164536" w:rsidRPr="00216554" w:rsidRDefault="00216554" w:rsidP="002314EC">
            <w:pPr>
              <w:suppressAutoHyphens w:val="0"/>
              <w:spacing w:before="60" w:after="60" w:line="240" w:lineRule="exact"/>
              <w:rPr>
                <w:rFonts w:eastAsia="Calibri" w:cs="Tahoma"/>
                <w:b/>
                <w:bCs/>
                <w:sz w:val="22"/>
                <w:szCs w:val="20"/>
                <w:lang w:val="el-GR" w:eastAsia="en-US"/>
              </w:rPr>
            </w:pPr>
            <w:r w:rsidRPr="00216554">
              <w:rPr>
                <w:rFonts w:eastAsia="Calibri" w:cs="Tahoma"/>
                <w:b/>
                <w:bCs/>
                <w:sz w:val="22"/>
                <w:szCs w:val="20"/>
                <w:lang w:val="el-GR" w:eastAsia="en-US"/>
              </w:rPr>
              <w:t>ΑΝΑΛΥΤΙΚΗ ΠΕΡΙΓΡΑΦΗ ΦΥΣΙΚΟΥ ΑΝΤΙΚΕΙΜΕΝΟΥ</w:t>
            </w:r>
          </w:p>
          <w:p w:rsidR="00FA13A3" w:rsidRPr="00F16E08" w:rsidRDefault="00164536" w:rsidP="002314EC">
            <w:pPr>
              <w:suppressAutoHyphens w:val="0"/>
              <w:spacing w:before="60" w:after="60" w:line="240" w:lineRule="exact"/>
              <w:rPr>
                <w:rFonts w:asciiTheme="minorHAnsi" w:hAnsiTheme="minorHAnsi"/>
                <w:i/>
                <w:sz w:val="22"/>
                <w:szCs w:val="22"/>
                <w:lang w:val="el-GR"/>
              </w:rPr>
            </w:pPr>
            <w:r w:rsidRPr="00216554">
              <w:rPr>
                <w:rFonts w:asciiTheme="minorHAnsi" w:hAnsiTheme="minorHAnsi"/>
                <w:i/>
                <w:sz w:val="22"/>
                <w:szCs w:val="22"/>
                <w:lang w:val="el-GR"/>
              </w:rPr>
              <w:t xml:space="preserve">Συμπληρώνεται σε περίπτωση </w:t>
            </w:r>
            <w:r w:rsidR="00FF46E2" w:rsidRPr="00216554">
              <w:rPr>
                <w:rFonts w:asciiTheme="minorHAnsi" w:hAnsiTheme="minorHAnsi"/>
                <w:i/>
                <w:sz w:val="22"/>
                <w:szCs w:val="22"/>
                <w:lang w:val="el-GR"/>
              </w:rPr>
              <w:t xml:space="preserve">που δεν επαρκεί ο συγκεκριμένος χώρος </w:t>
            </w:r>
            <w:r w:rsidRPr="00216554">
              <w:rPr>
                <w:rFonts w:asciiTheme="minorHAnsi" w:hAnsiTheme="minorHAnsi"/>
                <w:i/>
                <w:sz w:val="22"/>
                <w:szCs w:val="22"/>
                <w:lang w:val="el-GR"/>
              </w:rPr>
              <w:t xml:space="preserve">στο ΠΣΚΕ </w:t>
            </w:r>
            <w:r w:rsidR="00FF46E2" w:rsidRPr="00216554">
              <w:rPr>
                <w:rFonts w:asciiTheme="minorHAnsi" w:hAnsiTheme="minorHAnsi"/>
                <w:i/>
                <w:sz w:val="22"/>
                <w:szCs w:val="22"/>
                <w:lang w:val="el-GR"/>
              </w:rPr>
              <w:t xml:space="preserve">και που </w:t>
            </w:r>
            <w:r w:rsidRPr="00216554">
              <w:rPr>
                <w:rFonts w:asciiTheme="minorHAnsi" w:hAnsiTheme="minorHAnsi"/>
                <w:i/>
                <w:sz w:val="22"/>
                <w:szCs w:val="22"/>
                <w:lang w:val="el-GR"/>
              </w:rPr>
              <w:t>κρίνει ο υποψήφιος επενδυτής ότι απαιτούνται περισσότερα στοιχεία ή τεκμηρίωση</w:t>
            </w:r>
            <w:r w:rsidR="00FA13A3" w:rsidRPr="00216554">
              <w:rPr>
                <w:rFonts w:asciiTheme="minorHAnsi" w:hAnsiTheme="minorHAnsi"/>
                <w:i/>
                <w:sz w:val="22"/>
                <w:szCs w:val="22"/>
                <w:lang w:val="el-GR"/>
              </w:rPr>
              <w:t>,</w:t>
            </w:r>
            <w:r w:rsidRPr="00216554">
              <w:rPr>
                <w:rFonts w:asciiTheme="minorHAnsi" w:hAnsiTheme="minorHAnsi"/>
                <w:i/>
                <w:sz w:val="22"/>
                <w:szCs w:val="22"/>
                <w:lang w:val="el-GR"/>
              </w:rPr>
              <w:t xml:space="preserve"> προκειμένου να διευκολυνθεί η διαδικασία αξιολόγησης.</w:t>
            </w:r>
          </w:p>
        </w:tc>
      </w:tr>
      <w:tr w:rsidR="00F16E08" w:rsidRPr="006E503E" w:rsidTr="002F0C20">
        <w:tblPrEx>
          <w:tblLook w:val="01E0" w:firstRow="1" w:lastRow="1" w:firstColumn="1" w:lastColumn="1" w:noHBand="0" w:noVBand="0"/>
        </w:tblPrEx>
        <w:trPr>
          <w:trHeight w:val="5933"/>
        </w:trPr>
        <w:tc>
          <w:tcPr>
            <w:tcW w:w="9841" w:type="dxa"/>
            <w:gridSpan w:val="5"/>
            <w:shd w:val="clear" w:color="auto" w:fill="auto"/>
          </w:tcPr>
          <w:p w:rsidR="00F16E08" w:rsidRDefault="00F16E08" w:rsidP="002314EC">
            <w:pPr>
              <w:suppressAutoHyphens w:val="0"/>
              <w:spacing w:before="60" w:after="60" w:line="240" w:lineRule="exact"/>
              <w:rPr>
                <w:rFonts w:ascii="Trebuchet MS" w:eastAsia="Calibri" w:hAnsi="Trebuchet MS" w:cs="Tahoma"/>
                <w:b/>
                <w:caps/>
                <w:szCs w:val="18"/>
                <w:lang w:val="el-GR" w:eastAsia="el-GR"/>
              </w:rPr>
            </w:pPr>
          </w:p>
        </w:tc>
      </w:tr>
      <w:tr w:rsidR="00D60480" w:rsidRPr="006E503E" w:rsidTr="005E6BE5">
        <w:tblPrEx>
          <w:tblLook w:val="01E0" w:firstRow="1" w:lastRow="1" w:firstColumn="1" w:lastColumn="1" w:noHBand="0" w:noVBand="0"/>
        </w:tblPrEx>
        <w:trPr>
          <w:trHeight w:val="707"/>
        </w:trPr>
        <w:tc>
          <w:tcPr>
            <w:tcW w:w="1397" w:type="dxa"/>
            <w:tcBorders>
              <w:bottom w:val="single" w:sz="4" w:space="0" w:color="auto"/>
            </w:tcBorders>
            <w:shd w:val="clear" w:color="auto" w:fill="BFBFBF"/>
          </w:tcPr>
          <w:p w:rsidR="00D60480" w:rsidRPr="00D60480" w:rsidRDefault="00D60480" w:rsidP="00D60480">
            <w:pPr>
              <w:spacing w:before="60" w:line="280" w:lineRule="atLeast"/>
              <w:rPr>
                <w:rFonts w:ascii="Trebuchet MS" w:eastAsia="Calibri" w:hAnsi="Trebuchet MS" w:cs="Tahoma"/>
                <w:b/>
                <w:sz w:val="22"/>
                <w:szCs w:val="22"/>
                <w:lang w:val="el-GR" w:eastAsia="el-GR"/>
              </w:rPr>
            </w:pPr>
            <w:r w:rsidRPr="00216554">
              <w:rPr>
                <w:rFonts w:eastAsia="Calibri" w:cs="Tahoma"/>
                <w:b/>
                <w:bCs/>
                <w:sz w:val="22"/>
                <w:szCs w:val="22"/>
              </w:rPr>
              <w:t>17.</w:t>
            </w:r>
            <w:r w:rsidR="0018243F">
              <w:rPr>
                <w:rFonts w:eastAsia="Calibri" w:cs="Tahoma"/>
                <w:b/>
                <w:bCs/>
                <w:sz w:val="22"/>
                <w:szCs w:val="22"/>
                <w:lang w:val="el-GR"/>
              </w:rPr>
              <w:t>3</w:t>
            </w:r>
          </w:p>
        </w:tc>
        <w:tc>
          <w:tcPr>
            <w:tcW w:w="8444" w:type="dxa"/>
            <w:gridSpan w:val="4"/>
            <w:tcBorders>
              <w:bottom w:val="single" w:sz="4" w:space="0" w:color="auto"/>
            </w:tcBorders>
            <w:shd w:val="clear" w:color="auto" w:fill="D9D9D9"/>
          </w:tcPr>
          <w:p w:rsidR="00D60480" w:rsidRPr="00216554" w:rsidRDefault="00D60480" w:rsidP="00D60480">
            <w:pPr>
              <w:suppressAutoHyphens w:val="0"/>
              <w:spacing w:before="60" w:after="60" w:line="240" w:lineRule="exact"/>
              <w:rPr>
                <w:rFonts w:eastAsia="Calibri" w:cs="Tahoma"/>
                <w:b/>
                <w:bCs/>
                <w:sz w:val="22"/>
                <w:szCs w:val="20"/>
                <w:lang w:val="el-GR" w:eastAsia="en-US"/>
              </w:rPr>
            </w:pPr>
            <w:r>
              <w:rPr>
                <w:rFonts w:eastAsia="Calibri" w:cs="Tahoma"/>
                <w:b/>
                <w:bCs/>
                <w:sz w:val="22"/>
                <w:szCs w:val="20"/>
                <w:lang w:val="el-GR" w:eastAsia="en-US"/>
              </w:rPr>
              <w:t>ΠΑΡΑΔΟΤΕΑ ΠΡΑΞΗΣ</w:t>
            </w:r>
          </w:p>
          <w:p w:rsidR="00D60480" w:rsidRPr="00F16E08" w:rsidRDefault="00D60480" w:rsidP="00D60480">
            <w:pPr>
              <w:suppressAutoHyphens w:val="0"/>
              <w:spacing w:before="60" w:after="60" w:line="240" w:lineRule="exact"/>
              <w:rPr>
                <w:rFonts w:asciiTheme="minorHAnsi" w:hAnsiTheme="minorHAnsi"/>
                <w:i/>
                <w:sz w:val="22"/>
                <w:szCs w:val="22"/>
                <w:lang w:val="el-GR"/>
              </w:rPr>
            </w:pPr>
            <w:r>
              <w:rPr>
                <w:rFonts w:asciiTheme="minorHAnsi" w:hAnsiTheme="minorHAnsi"/>
                <w:i/>
                <w:sz w:val="22"/>
                <w:szCs w:val="22"/>
                <w:lang w:val="el-GR"/>
              </w:rPr>
              <w:t>Αναφορά στα ευδιάκριτα παραδοτέα (υποέργα) και το χρονοδιάγραμμα ολοκλήρωσής τους</w:t>
            </w:r>
          </w:p>
        </w:tc>
      </w:tr>
      <w:tr w:rsidR="00D60480" w:rsidRPr="006E503E" w:rsidTr="0018243F">
        <w:tblPrEx>
          <w:tblLook w:val="01E0" w:firstRow="1" w:lastRow="1" w:firstColumn="1" w:lastColumn="1" w:noHBand="0" w:noVBand="0"/>
        </w:tblPrEx>
        <w:trPr>
          <w:trHeight w:val="6071"/>
        </w:trPr>
        <w:tc>
          <w:tcPr>
            <w:tcW w:w="9841" w:type="dxa"/>
            <w:gridSpan w:val="5"/>
            <w:shd w:val="clear" w:color="auto" w:fill="auto"/>
          </w:tcPr>
          <w:p w:rsidR="00D60480" w:rsidRDefault="00D60480" w:rsidP="00D60480">
            <w:pPr>
              <w:suppressAutoHyphens w:val="0"/>
              <w:spacing w:before="60" w:after="60" w:line="240" w:lineRule="exact"/>
              <w:rPr>
                <w:rFonts w:eastAsia="Calibri" w:cs="Tahoma"/>
                <w:b/>
                <w:bCs/>
                <w:sz w:val="22"/>
                <w:szCs w:val="20"/>
                <w:lang w:val="el-GR" w:eastAsia="en-US"/>
              </w:rPr>
            </w:pPr>
          </w:p>
        </w:tc>
      </w:tr>
      <w:tr w:rsidR="00D60480" w:rsidRPr="006E503E" w:rsidTr="005E6BE5">
        <w:tblPrEx>
          <w:tblLook w:val="01E0" w:firstRow="1" w:lastRow="1" w:firstColumn="1" w:lastColumn="1" w:noHBand="0" w:noVBand="0"/>
        </w:tblPrEx>
        <w:trPr>
          <w:trHeight w:val="833"/>
        </w:trPr>
        <w:tc>
          <w:tcPr>
            <w:tcW w:w="1397" w:type="dxa"/>
            <w:tcBorders>
              <w:bottom w:val="single" w:sz="4" w:space="0" w:color="auto"/>
            </w:tcBorders>
            <w:shd w:val="clear" w:color="auto" w:fill="BFBFBF"/>
          </w:tcPr>
          <w:p w:rsidR="00D60480" w:rsidRPr="00D60480" w:rsidRDefault="00D60480" w:rsidP="00D60480">
            <w:pPr>
              <w:spacing w:before="60" w:line="280" w:lineRule="atLeast"/>
              <w:rPr>
                <w:rFonts w:ascii="Trebuchet MS" w:eastAsia="Calibri" w:hAnsi="Trebuchet MS" w:cs="Tahoma"/>
                <w:b/>
                <w:sz w:val="22"/>
                <w:szCs w:val="22"/>
                <w:lang w:val="el-GR" w:eastAsia="el-GR"/>
              </w:rPr>
            </w:pPr>
            <w:r w:rsidRPr="00216554">
              <w:rPr>
                <w:rFonts w:eastAsia="Calibri" w:cs="Tahoma"/>
                <w:b/>
                <w:bCs/>
                <w:sz w:val="22"/>
                <w:szCs w:val="22"/>
              </w:rPr>
              <w:lastRenderedPageBreak/>
              <w:t>17.</w:t>
            </w:r>
            <w:r w:rsidR="0018243F">
              <w:rPr>
                <w:rFonts w:eastAsia="Calibri" w:cs="Tahoma"/>
                <w:b/>
                <w:bCs/>
                <w:sz w:val="22"/>
                <w:szCs w:val="22"/>
                <w:lang w:val="el-GR"/>
              </w:rPr>
              <w:t>4</w:t>
            </w:r>
          </w:p>
          <w:p w:rsidR="00D60480" w:rsidRDefault="00D60480" w:rsidP="00D60480">
            <w:pPr>
              <w:rPr>
                <w:rFonts w:ascii="Trebuchet MS" w:eastAsia="Calibri" w:hAnsi="Trebuchet MS" w:cs="Tahoma"/>
                <w:sz w:val="22"/>
                <w:szCs w:val="22"/>
                <w:lang w:val="en-US" w:eastAsia="el-GR"/>
              </w:rPr>
            </w:pPr>
          </w:p>
          <w:p w:rsidR="00D60480" w:rsidRPr="00F16E08" w:rsidRDefault="00D60480" w:rsidP="00D60480">
            <w:pPr>
              <w:rPr>
                <w:rFonts w:ascii="Trebuchet MS" w:eastAsia="Calibri" w:hAnsi="Trebuchet MS" w:cs="Tahoma"/>
                <w:sz w:val="22"/>
                <w:szCs w:val="22"/>
                <w:lang w:val="el-GR" w:eastAsia="el-GR"/>
              </w:rPr>
            </w:pPr>
          </w:p>
        </w:tc>
        <w:tc>
          <w:tcPr>
            <w:tcW w:w="8444" w:type="dxa"/>
            <w:gridSpan w:val="4"/>
            <w:tcBorders>
              <w:bottom w:val="single" w:sz="4" w:space="0" w:color="auto"/>
            </w:tcBorders>
            <w:shd w:val="clear" w:color="auto" w:fill="D9D9D9"/>
          </w:tcPr>
          <w:p w:rsidR="00D60480" w:rsidRPr="00216554" w:rsidRDefault="00D60480" w:rsidP="00D60480">
            <w:pPr>
              <w:suppressAutoHyphens w:val="0"/>
              <w:spacing w:before="60" w:after="60" w:line="240" w:lineRule="exact"/>
              <w:rPr>
                <w:rFonts w:eastAsia="Calibri" w:cs="Tahoma"/>
                <w:b/>
                <w:bCs/>
                <w:sz w:val="22"/>
                <w:szCs w:val="20"/>
                <w:lang w:val="el-GR" w:eastAsia="en-US"/>
              </w:rPr>
            </w:pPr>
            <w:r>
              <w:rPr>
                <w:rFonts w:eastAsia="Calibri" w:cs="Tahoma"/>
                <w:b/>
                <w:bCs/>
                <w:sz w:val="22"/>
                <w:szCs w:val="20"/>
                <w:lang w:val="el-GR" w:eastAsia="en-US"/>
              </w:rPr>
              <w:t>ΠΕΡΙΓΡΑΦΗ ΣΚΟΠΙΜΟΤΗΤΑΣ ΠΡΟΤΕΙΝΟΜΕΝΟΥ ΕΡΓΟΥ</w:t>
            </w:r>
          </w:p>
          <w:p w:rsidR="00D60480" w:rsidRPr="00F16E08" w:rsidRDefault="003E5B28" w:rsidP="002D7BBD">
            <w:pPr>
              <w:suppressAutoHyphens w:val="0"/>
              <w:spacing w:before="60" w:after="60" w:line="240" w:lineRule="exact"/>
              <w:rPr>
                <w:rFonts w:asciiTheme="minorHAnsi" w:hAnsiTheme="minorHAnsi"/>
                <w:i/>
                <w:sz w:val="22"/>
                <w:szCs w:val="22"/>
                <w:lang w:val="el-GR"/>
              </w:rPr>
            </w:pPr>
            <w:r>
              <w:rPr>
                <w:rFonts w:asciiTheme="minorHAnsi" w:hAnsiTheme="minorHAnsi"/>
                <w:i/>
                <w:sz w:val="22"/>
                <w:szCs w:val="22"/>
                <w:lang w:val="el-GR"/>
              </w:rPr>
              <w:t>Περιγραφή της συσχέτισης του προτεινόμενου έργο</w:t>
            </w:r>
            <w:r w:rsidR="002D7BBD">
              <w:rPr>
                <w:rFonts w:asciiTheme="minorHAnsi" w:hAnsiTheme="minorHAnsi"/>
                <w:i/>
                <w:sz w:val="22"/>
                <w:szCs w:val="22"/>
                <w:lang w:val="el-GR"/>
              </w:rPr>
              <w:t>υ με τους στόχους του τοπικού προγράμματος και την εξυπηρέτησή τους από την υλοποίηση της πρότασης.</w:t>
            </w:r>
          </w:p>
        </w:tc>
      </w:tr>
      <w:tr w:rsidR="002D7BBD" w:rsidRPr="006E503E" w:rsidTr="002F0C20">
        <w:tblPrEx>
          <w:tblLook w:val="01E0" w:firstRow="1" w:lastRow="1" w:firstColumn="1" w:lastColumn="1" w:noHBand="0" w:noVBand="0"/>
        </w:tblPrEx>
        <w:trPr>
          <w:trHeight w:val="5961"/>
        </w:trPr>
        <w:tc>
          <w:tcPr>
            <w:tcW w:w="9841" w:type="dxa"/>
            <w:gridSpan w:val="5"/>
            <w:shd w:val="clear" w:color="auto" w:fill="auto"/>
          </w:tcPr>
          <w:p w:rsidR="002D7BBD" w:rsidRDefault="002D7BBD" w:rsidP="00D60480">
            <w:pPr>
              <w:suppressAutoHyphens w:val="0"/>
              <w:spacing w:before="60" w:after="60" w:line="240" w:lineRule="exact"/>
              <w:rPr>
                <w:rFonts w:eastAsia="Calibri" w:cs="Tahoma"/>
                <w:b/>
                <w:bCs/>
                <w:sz w:val="22"/>
                <w:szCs w:val="20"/>
                <w:lang w:val="el-GR" w:eastAsia="en-US"/>
              </w:rPr>
            </w:pPr>
          </w:p>
        </w:tc>
      </w:tr>
      <w:tr w:rsidR="00D60480" w:rsidRPr="006E503E" w:rsidTr="005E6BE5">
        <w:tblPrEx>
          <w:tblLook w:val="01E0" w:firstRow="1" w:lastRow="1" w:firstColumn="1" w:lastColumn="1" w:noHBand="0" w:noVBand="0"/>
        </w:tblPrEx>
        <w:trPr>
          <w:trHeight w:val="707"/>
        </w:trPr>
        <w:tc>
          <w:tcPr>
            <w:tcW w:w="1397" w:type="dxa"/>
            <w:tcBorders>
              <w:bottom w:val="single" w:sz="4" w:space="0" w:color="auto"/>
            </w:tcBorders>
            <w:shd w:val="clear" w:color="auto" w:fill="BFBFBF"/>
          </w:tcPr>
          <w:p w:rsidR="00D60480" w:rsidRPr="002D7BBD" w:rsidRDefault="002D7BBD" w:rsidP="00D60480">
            <w:pPr>
              <w:spacing w:before="60" w:line="280" w:lineRule="atLeast"/>
              <w:rPr>
                <w:rFonts w:ascii="Trebuchet MS" w:eastAsia="Calibri" w:hAnsi="Trebuchet MS" w:cs="Tahoma"/>
                <w:b/>
                <w:sz w:val="22"/>
                <w:szCs w:val="22"/>
                <w:lang w:val="el-GR" w:eastAsia="el-GR"/>
              </w:rPr>
            </w:pPr>
            <w:r w:rsidRPr="00216554">
              <w:rPr>
                <w:rFonts w:eastAsia="Calibri" w:cs="Tahoma"/>
                <w:b/>
                <w:bCs/>
                <w:sz w:val="22"/>
                <w:szCs w:val="22"/>
              </w:rPr>
              <w:t>17.</w:t>
            </w:r>
            <w:r w:rsidR="0018243F">
              <w:rPr>
                <w:rFonts w:eastAsia="Calibri" w:cs="Tahoma"/>
                <w:b/>
                <w:bCs/>
                <w:sz w:val="22"/>
                <w:szCs w:val="22"/>
                <w:lang w:val="el-GR"/>
              </w:rPr>
              <w:t>5</w:t>
            </w:r>
          </w:p>
          <w:p w:rsidR="00D60480" w:rsidRPr="00F16E08" w:rsidRDefault="00D60480" w:rsidP="00D60480">
            <w:pPr>
              <w:rPr>
                <w:rFonts w:ascii="Trebuchet MS" w:eastAsia="Calibri" w:hAnsi="Trebuchet MS" w:cs="Tahoma"/>
                <w:sz w:val="22"/>
                <w:szCs w:val="22"/>
                <w:lang w:val="el-GR" w:eastAsia="el-GR"/>
              </w:rPr>
            </w:pPr>
          </w:p>
        </w:tc>
        <w:tc>
          <w:tcPr>
            <w:tcW w:w="8444" w:type="dxa"/>
            <w:gridSpan w:val="4"/>
            <w:tcBorders>
              <w:bottom w:val="single" w:sz="4" w:space="0" w:color="auto"/>
            </w:tcBorders>
            <w:shd w:val="clear" w:color="auto" w:fill="D9D9D9"/>
          </w:tcPr>
          <w:p w:rsidR="00D60480" w:rsidRDefault="002D7BBD" w:rsidP="00D60480">
            <w:pPr>
              <w:suppressAutoHyphens w:val="0"/>
              <w:spacing w:before="60" w:after="60" w:line="240" w:lineRule="exact"/>
              <w:rPr>
                <w:rFonts w:eastAsia="Calibri" w:cs="Tahoma"/>
                <w:b/>
                <w:bCs/>
                <w:sz w:val="22"/>
                <w:szCs w:val="20"/>
                <w:lang w:val="el-GR" w:eastAsia="en-US"/>
              </w:rPr>
            </w:pPr>
            <w:r>
              <w:rPr>
                <w:rFonts w:eastAsia="Calibri" w:cs="Tahoma"/>
                <w:b/>
                <w:bCs/>
                <w:sz w:val="22"/>
                <w:szCs w:val="20"/>
                <w:lang w:val="el-GR" w:eastAsia="en-US"/>
              </w:rPr>
              <w:t>ΑΝΑΦΟΡΑ ΤΗΣ ΣΥΣΧΕΤΙΣΗΣ ΤΟΥ ΕΡΓΟΥ ΜΕ ΤΙΣ ΠΡΟΤΕΡΑΙΟΤΗΤΕΣ ΤΗΣ ΥΠΟΔΡΑΣΗΣ</w:t>
            </w:r>
          </w:p>
          <w:p w:rsidR="002D7BBD" w:rsidRPr="002D7BBD" w:rsidRDefault="002D7BBD" w:rsidP="002D7BBD">
            <w:pPr>
              <w:suppressAutoHyphens w:val="0"/>
              <w:spacing w:before="60" w:after="60" w:line="240" w:lineRule="exact"/>
              <w:rPr>
                <w:rFonts w:eastAsia="Calibri" w:cs="Tahoma"/>
                <w:b/>
                <w:bCs/>
                <w:sz w:val="22"/>
                <w:szCs w:val="20"/>
                <w:lang w:val="el-GR" w:eastAsia="en-US"/>
              </w:rPr>
            </w:pPr>
            <w:r>
              <w:rPr>
                <w:rFonts w:asciiTheme="minorHAnsi" w:hAnsiTheme="minorHAnsi"/>
                <w:i/>
                <w:sz w:val="22"/>
                <w:szCs w:val="22"/>
                <w:lang w:val="el-GR"/>
              </w:rPr>
              <w:t>Περιγραφή της συσχέτισης του προτεινόμενου έργου με τις προτεραιότητες της υποδράσης  και την εξυπηρέτησή τους από την υλοποίηση της πρότασης.</w:t>
            </w:r>
          </w:p>
        </w:tc>
      </w:tr>
      <w:tr w:rsidR="002D7BBD" w:rsidRPr="006E503E" w:rsidTr="002F0C20">
        <w:tblPrEx>
          <w:tblLook w:val="01E0" w:firstRow="1" w:lastRow="1" w:firstColumn="1" w:lastColumn="1" w:noHBand="0" w:noVBand="0"/>
        </w:tblPrEx>
        <w:trPr>
          <w:trHeight w:val="5887"/>
        </w:trPr>
        <w:tc>
          <w:tcPr>
            <w:tcW w:w="9841" w:type="dxa"/>
            <w:gridSpan w:val="5"/>
            <w:shd w:val="clear" w:color="auto" w:fill="auto"/>
          </w:tcPr>
          <w:p w:rsidR="002D7BBD" w:rsidRPr="00216554" w:rsidRDefault="002D7BBD" w:rsidP="002D7BBD">
            <w:pPr>
              <w:suppressAutoHyphens w:val="0"/>
              <w:spacing w:before="60" w:after="60" w:line="240" w:lineRule="exact"/>
              <w:rPr>
                <w:rFonts w:eastAsia="Calibri" w:cs="Tahoma"/>
                <w:b/>
                <w:bCs/>
                <w:sz w:val="22"/>
                <w:szCs w:val="20"/>
                <w:lang w:val="el-GR" w:eastAsia="en-US"/>
              </w:rPr>
            </w:pPr>
          </w:p>
        </w:tc>
      </w:tr>
      <w:tr w:rsidR="00744C69" w:rsidRPr="006E503E" w:rsidTr="005E6BE5">
        <w:tblPrEx>
          <w:tblLook w:val="01E0" w:firstRow="1" w:lastRow="1" w:firstColumn="1" w:lastColumn="1" w:noHBand="0" w:noVBand="0"/>
        </w:tblPrEx>
        <w:trPr>
          <w:trHeight w:val="707"/>
        </w:trPr>
        <w:tc>
          <w:tcPr>
            <w:tcW w:w="1397" w:type="dxa"/>
            <w:tcBorders>
              <w:bottom w:val="single" w:sz="4" w:space="0" w:color="auto"/>
            </w:tcBorders>
            <w:shd w:val="clear" w:color="auto" w:fill="BFBFBF"/>
          </w:tcPr>
          <w:p w:rsidR="00744C69" w:rsidRPr="009F7D9A" w:rsidRDefault="00744C69" w:rsidP="00477CFE">
            <w:pPr>
              <w:spacing w:before="60" w:line="280" w:lineRule="atLeast"/>
              <w:rPr>
                <w:rFonts w:ascii="Trebuchet MS" w:eastAsia="Calibri" w:hAnsi="Trebuchet MS" w:cs="Tahoma"/>
                <w:b/>
                <w:sz w:val="22"/>
                <w:szCs w:val="22"/>
                <w:lang w:val="el-GR" w:eastAsia="el-GR"/>
              </w:rPr>
            </w:pPr>
            <w:r w:rsidRPr="009F7D9A">
              <w:rPr>
                <w:rFonts w:eastAsia="Calibri" w:cs="Tahoma"/>
                <w:b/>
                <w:bCs/>
                <w:sz w:val="22"/>
                <w:szCs w:val="22"/>
              </w:rPr>
              <w:lastRenderedPageBreak/>
              <w:t>17.</w:t>
            </w:r>
            <w:r w:rsidR="0018243F">
              <w:rPr>
                <w:rFonts w:eastAsia="Calibri" w:cs="Tahoma"/>
                <w:b/>
                <w:bCs/>
                <w:sz w:val="22"/>
                <w:szCs w:val="22"/>
                <w:lang w:val="el-GR"/>
              </w:rPr>
              <w:t>6</w:t>
            </w:r>
          </w:p>
          <w:p w:rsidR="00744C69" w:rsidRPr="009F7D9A" w:rsidRDefault="00744C69" w:rsidP="00477CFE">
            <w:pPr>
              <w:rPr>
                <w:rFonts w:ascii="Trebuchet MS" w:eastAsia="Calibri" w:hAnsi="Trebuchet MS" w:cs="Tahoma"/>
                <w:sz w:val="22"/>
                <w:szCs w:val="22"/>
                <w:lang w:val="el-GR" w:eastAsia="el-GR"/>
              </w:rPr>
            </w:pPr>
          </w:p>
        </w:tc>
        <w:tc>
          <w:tcPr>
            <w:tcW w:w="8444" w:type="dxa"/>
            <w:gridSpan w:val="4"/>
            <w:tcBorders>
              <w:bottom w:val="single" w:sz="4" w:space="0" w:color="auto"/>
            </w:tcBorders>
            <w:shd w:val="clear" w:color="auto" w:fill="D9D9D9"/>
          </w:tcPr>
          <w:p w:rsidR="00744C69" w:rsidRPr="009F7D9A" w:rsidRDefault="00744C69" w:rsidP="00477CFE">
            <w:pPr>
              <w:suppressAutoHyphens w:val="0"/>
              <w:spacing w:before="60" w:after="60" w:line="240" w:lineRule="exact"/>
              <w:rPr>
                <w:rFonts w:eastAsia="Calibri" w:cs="Tahoma"/>
                <w:b/>
                <w:bCs/>
                <w:sz w:val="22"/>
                <w:szCs w:val="20"/>
                <w:lang w:val="el-GR" w:eastAsia="en-US"/>
              </w:rPr>
            </w:pPr>
            <w:r w:rsidRPr="009F7D9A">
              <w:rPr>
                <w:rFonts w:eastAsia="Calibri" w:cs="Tahoma"/>
                <w:b/>
                <w:bCs/>
                <w:sz w:val="22"/>
                <w:szCs w:val="20"/>
                <w:lang w:val="el-GR" w:eastAsia="en-US"/>
              </w:rPr>
              <w:t>ΧΩΡΟΘΕΤΗΣΗ (ΧΩΡΟΘΕΤΗΣΗ ΤΗΣ ΠΡΑΞΗΣ ΣΥΜΦΩΑ ΜΕ ΤΗ ΣΧΕΤΙΚΗ ΟΔΗΓΙΑ)</w:t>
            </w:r>
          </w:p>
          <w:p w:rsidR="00744C69" w:rsidRPr="009F7D9A" w:rsidRDefault="00744C69" w:rsidP="00477CFE">
            <w:pPr>
              <w:suppressAutoHyphens w:val="0"/>
              <w:spacing w:before="60" w:after="60" w:line="240" w:lineRule="exact"/>
              <w:rPr>
                <w:rFonts w:eastAsia="Calibri" w:cs="Tahoma"/>
                <w:b/>
                <w:bCs/>
                <w:sz w:val="22"/>
                <w:szCs w:val="20"/>
                <w:lang w:val="el-GR" w:eastAsia="en-US"/>
              </w:rPr>
            </w:pPr>
          </w:p>
        </w:tc>
      </w:tr>
      <w:tr w:rsidR="00744C69" w:rsidRPr="002D7BBD" w:rsidTr="005E6BE5">
        <w:tblPrEx>
          <w:tblLook w:val="01E0" w:firstRow="1" w:lastRow="1" w:firstColumn="1" w:lastColumn="1" w:noHBand="0" w:noVBand="0"/>
        </w:tblPrEx>
        <w:trPr>
          <w:trHeight w:val="1401"/>
        </w:trPr>
        <w:tc>
          <w:tcPr>
            <w:tcW w:w="9841" w:type="dxa"/>
            <w:gridSpan w:val="5"/>
            <w:tcBorders>
              <w:bottom w:val="single" w:sz="4" w:space="0" w:color="auto"/>
            </w:tcBorders>
            <w:shd w:val="clear" w:color="auto" w:fill="auto"/>
          </w:tcPr>
          <w:p w:rsidR="00744C69" w:rsidRPr="009F7D9A" w:rsidRDefault="00744C69" w:rsidP="00744C69">
            <w:pPr>
              <w:suppressAutoHyphens w:val="0"/>
              <w:spacing w:before="120" w:after="120" w:line="480" w:lineRule="auto"/>
              <w:rPr>
                <w:rFonts w:eastAsia="Calibri" w:cs="Tahoma"/>
                <w:bCs/>
                <w:sz w:val="22"/>
                <w:szCs w:val="20"/>
                <w:lang w:val="el-GR" w:eastAsia="en-US"/>
              </w:rPr>
            </w:pPr>
            <w:r w:rsidRPr="009F7D9A">
              <w:rPr>
                <w:rFonts w:eastAsia="Calibri" w:cs="Tahoma"/>
                <w:bCs/>
                <w:noProof/>
                <w:sz w:val="22"/>
                <w:szCs w:val="20"/>
                <w:lang w:val="el-GR" w:eastAsia="el-GR"/>
              </w:rPr>
              <mc:AlternateContent>
                <mc:Choice Requires="wps">
                  <w:drawing>
                    <wp:anchor distT="0" distB="0" distL="114300" distR="114300" simplePos="0" relativeHeight="251659264" behindDoc="0" locked="0" layoutInCell="1" allowOverlap="1" wp14:anchorId="5BD14756" wp14:editId="06AA889C">
                      <wp:simplePos x="0" y="0"/>
                      <wp:positionH relativeFrom="column">
                        <wp:posOffset>2322195</wp:posOffset>
                      </wp:positionH>
                      <wp:positionV relativeFrom="paragraph">
                        <wp:posOffset>52705</wp:posOffset>
                      </wp:positionV>
                      <wp:extent cx="304800" cy="200025"/>
                      <wp:effectExtent l="0" t="0" r="19050" b="28575"/>
                      <wp:wrapNone/>
                      <wp:docPr id="1" name="Στρογγυλεμένο ορθογώνιο 1"/>
                      <wp:cNvGraphicFramePr/>
                      <a:graphic xmlns:a="http://schemas.openxmlformats.org/drawingml/2006/main">
                        <a:graphicData uri="http://schemas.microsoft.com/office/word/2010/wordprocessingShape">
                          <wps:wsp>
                            <wps:cNvSpPr/>
                            <wps:spPr>
                              <a:xfrm>
                                <a:off x="0" y="0"/>
                                <a:ext cx="304800" cy="20002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Στρογγυλεμένο ορθογώνιο 1" o:spid="_x0000_s1026" style="position:absolute;margin-left:182.85pt;margin-top:4.15pt;width:24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" filled="f" strokecolor="black [3213]"/>
                  </w:pict>
                </mc:Fallback>
              </mc:AlternateContent>
            </w:r>
            <w:r w:rsidRPr="009F7D9A">
              <w:rPr>
                <w:rFonts w:eastAsia="Calibri" w:cs="Tahoma"/>
                <w:bCs/>
                <w:noProof/>
                <w:sz w:val="22"/>
                <w:szCs w:val="20"/>
                <w:lang w:val="el-GR" w:eastAsia="el-GR"/>
              </w:rPr>
              <mc:AlternateContent>
                <mc:Choice Requires="wps">
                  <w:drawing>
                    <wp:anchor distT="0" distB="0" distL="114300" distR="114300" simplePos="0" relativeHeight="251661312" behindDoc="0" locked="0" layoutInCell="1" allowOverlap="1" wp14:anchorId="57477E65" wp14:editId="6CC8CB98">
                      <wp:simplePos x="0" y="0"/>
                      <wp:positionH relativeFrom="column">
                        <wp:posOffset>2322195</wp:posOffset>
                      </wp:positionH>
                      <wp:positionV relativeFrom="paragraph">
                        <wp:posOffset>462280</wp:posOffset>
                      </wp:positionV>
                      <wp:extent cx="304800" cy="200025"/>
                      <wp:effectExtent l="0" t="0" r="19050" b="28575"/>
                      <wp:wrapNone/>
                      <wp:docPr id="2" name="Στρογγυλεμένο ορθογώνιο 2"/>
                      <wp:cNvGraphicFramePr/>
                      <a:graphic xmlns:a="http://schemas.openxmlformats.org/drawingml/2006/main">
                        <a:graphicData uri="http://schemas.microsoft.com/office/word/2010/wordprocessingShape">
                          <wps:wsp>
                            <wps:cNvSpPr/>
                            <wps:spPr>
                              <a:xfrm>
                                <a:off x="0" y="0"/>
                                <a:ext cx="304800" cy="20002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Στρογγυλεμένο ορθογώνιο 2" o:spid="_x0000_s1026" style="position:absolute;margin-left:182.85pt;margin-top:36.4pt;width:24pt;height:15.7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" filled="f" strokecolor="black [3213]"/>
                  </w:pict>
                </mc:Fallback>
              </mc:AlternateContent>
            </w:r>
            <w:r w:rsidRPr="009F7D9A">
              <w:rPr>
                <w:rFonts w:eastAsia="Calibri" w:cs="Tahoma"/>
                <w:bCs/>
                <w:noProof/>
                <w:sz w:val="22"/>
                <w:szCs w:val="20"/>
                <w:lang w:val="el-GR" w:eastAsia="el-GR"/>
              </w:rPr>
              <mc:AlternateContent>
                <mc:Choice Requires="wps">
                  <w:drawing>
                    <wp:anchor distT="0" distB="0" distL="114300" distR="114300" simplePos="0" relativeHeight="251663360" behindDoc="0" locked="0" layoutInCell="1" allowOverlap="1" wp14:anchorId="6E377D6D" wp14:editId="61D3BE80">
                      <wp:simplePos x="0" y="0"/>
                      <wp:positionH relativeFrom="column">
                        <wp:posOffset>5017770</wp:posOffset>
                      </wp:positionH>
                      <wp:positionV relativeFrom="paragraph">
                        <wp:posOffset>52705</wp:posOffset>
                      </wp:positionV>
                      <wp:extent cx="304800" cy="200025"/>
                      <wp:effectExtent l="0" t="0" r="19050" b="28575"/>
                      <wp:wrapNone/>
                      <wp:docPr id="3" name="Στρογγυλεμένο ορθογώνιο 3"/>
                      <wp:cNvGraphicFramePr/>
                      <a:graphic xmlns:a="http://schemas.openxmlformats.org/drawingml/2006/main">
                        <a:graphicData uri="http://schemas.microsoft.com/office/word/2010/wordprocessingShape">
                          <wps:wsp>
                            <wps:cNvSpPr/>
                            <wps:spPr>
                              <a:xfrm>
                                <a:off x="0" y="0"/>
                                <a:ext cx="304800" cy="20002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Στρογγυλεμένο ορθογώνιο 3" o:spid="_x0000_s1026" style="position:absolute;margin-left:395.1pt;margin-top:4.15pt;width:24pt;height:15.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" filled="f" strokecolor="black [3213]"/>
                  </w:pict>
                </mc:Fallback>
              </mc:AlternateContent>
            </w:r>
            <w:r w:rsidRPr="009F7D9A">
              <w:rPr>
                <w:rFonts w:eastAsia="Calibri" w:cs="Tahoma"/>
                <w:bCs/>
                <w:sz w:val="22"/>
                <w:szCs w:val="20"/>
                <w:lang w:val="el-GR" w:eastAsia="en-US"/>
              </w:rPr>
              <w:t xml:space="preserve">       ΟΡΕΙΝΗ                                                                                              ΜΕΙΟΝΕΚΤΙΚΗ  </w:t>
            </w:r>
          </w:p>
          <w:p w:rsidR="00744C69" w:rsidRPr="009F7D9A" w:rsidRDefault="00744C69" w:rsidP="00744C69">
            <w:pPr>
              <w:suppressAutoHyphens w:val="0"/>
              <w:spacing w:before="120" w:after="120" w:line="480" w:lineRule="auto"/>
              <w:rPr>
                <w:rFonts w:eastAsia="Calibri" w:cs="Tahoma"/>
                <w:bCs/>
                <w:sz w:val="22"/>
                <w:szCs w:val="20"/>
                <w:lang w:val="el-GR" w:eastAsia="en-US"/>
              </w:rPr>
            </w:pPr>
            <w:r w:rsidRPr="009F7D9A">
              <w:rPr>
                <w:rFonts w:eastAsia="Calibri" w:cs="Tahoma"/>
                <w:bCs/>
                <w:sz w:val="22"/>
                <w:szCs w:val="20"/>
                <w:lang w:val="el-GR" w:eastAsia="en-US"/>
              </w:rPr>
              <w:t xml:space="preserve">       ΛΟΙΠΕΣ ΠΕΡΙΟΧΕΣ</w:t>
            </w:r>
          </w:p>
        </w:tc>
      </w:tr>
      <w:tr w:rsidR="00744C69" w:rsidRPr="006E503E" w:rsidTr="005E6BE5">
        <w:tblPrEx>
          <w:tblLook w:val="01E0" w:firstRow="1" w:lastRow="1" w:firstColumn="1" w:lastColumn="1" w:noHBand="0" w:noVBand="0"/>
        </w:tblPrEx>
        <w:trPr>
          <w:trHeight w:val="707"/>
        </w:trPr>
        <w:tc>
          <w:tcPr>
            <w:tcW w:w="1397" w:type="dxa"/>
            <w:tcBorders>
              <w:bottom w:val="single" w:sz="4" w:space="0" w:color="auto"/>
            </w:tcBorders>
            <w:shd w:val="clear" w:color="auto" w:fill="BFBFBF"/>
          </w:tcPr>
          <w:p w:rsidR="00744C69" w:rsidRPr="002D7BBD" w:rsidRDefault="00744C69" w:rsidP="00477CFE">
            <w:pPr>
              <w:spacing w:before="60" w:line="280" w:lineRule="atLeast"/>
              <w:rPr>
                <w:rFonts w:ascii="Trebuchet MS" w:eastAsia="Calibri" w:hAnsi="Trebuchet MS" w:cs="Tahoma"/>
                <w:b/>
                <w:sz w:val="22"/>
                <w:szCs w:val="22"/>
                <w:lang w:val="el-GR" w:eastAsia="el-GR"/>
              </w:rPr>
            </w:pPr>
            <w:r w:rsidRPr="00216554">
              <w:rPr>
                <w:rFonts w:eastAsia="Calibri" w:cs="Tahoma"/>
                <w:b/>
                <w:bCs/>
                <w:sz w:val="22"/>
                <w:szCs w:val="22"/>
              </w:rPr>
              <w:t>17.</w:t>
            </w:r>
            <w:r w:rsidR="0018243F">
              <w:rPr>
                <w:rFonts w:eastAsia="Calibri" w:cs="Tahoma"/>
                <w:b/>
                <w:bCs/>
                <w:sz w:val="22"/>
                <w:szCs w:val="22"/>
                <w:lang w:val="el-GR"/>
              </w:rPr>
              <w:t>7</w:t>
            </w:r>
          </w:p>
          <w:p w:rsidR="00744C69" w:rsidRPr="00F16E08" w:rsidRDefault="00744C69" w:rsidP="00477CFE">
            <w:pPr>
              <w:rPr>
                <w:rFonts w:ascii="Trebuchet MS" w:eastAsia="Calibri" w:hAnsi="Trebuchet MS" w:cs="Tahoma"/>
                <w:sz w:val="22"/>
                <w:szCs w:val="22"/>
                <w:lang w:val="el-GR" w:eastAsia="el-GR"/>
              </w:rPr>
            </w:pPr>
          </w:p>
        </w:tc>
        <w:tc>
          <w:tcPr>
            <w:tcW w:w="8444" w:type="dxa"/>
            <w:gridSpan w:val="4"/>
            <w:tcBorders>
              <w:bottom w:val="single" w:sz="4" w:space="0" w:color="auto"/>
            </w:tcBorders>
            <w:shd w:val="clear" w:color="auto" w:fill="D9D9D9"/>
          </w:tcPr>
          <w:p w:rsidR="00744C69" w:rsidRDefault="00744C69" w:rsidP="00477CFE">
            <w:pPr>
              <w:suppressAutoHyphens w:val="0"/>
              <w:spacing w:before="60" w:after="60" w:line="240" w:lineRule="exact"/>
              <w:rPr>
                <w:rFonts w:eastAsia="Calibri" w:cs="Tahoma"/>
                <w:b/>
                <w:bCs/>
                <w:sz w:val="22"/>
                <w:szCs w:val="20"/>
                <w:lang w:val="el-GR" w:eastAsia="en-US"/>
              </w:rPr>
            </w:pPr>
            <w:r>
              <w:rPr>
                <w:rFonts w:eastAsia="Calibri" w:cs="Tahoma"/>
                <w:b/>
                <w:bCs/>
                <w:sz w:val="22"/>
                <w:szCs w:val="20"/>
                <w:lang w:val="el-GR" w:eastAsia="en-US"/>
              </w:rPr>
              <w:t>ΣΤΟΙΧΕΙΑ ΙΔΙΟΚΤΗΣΙΑΣ</w:t>
            </w:r>
          </w:p>
          <w:p w:rsidR="00744C69" w:rsidRPr="002D7BBD" w:rsidRDefault="00744C69" w:rsidP="00744C69">
            <w:pPr>
              <w:suppressAutoHyphens w:val="0"/>
              <w:spacing w:before="60" w:after="60" w:line="240" w:lineRule="exact"/>
              <w:rPr>
                <w:rFonts w:eastAsia="Calibri" w:cs="Tahoma"/>
                <w:b/>
                <w:bCs/>
                <w:sz w:val="22"/>
                <w:szCs w:val="20"/>
                <w:lang w:val="el-GR" w:eastAsia="en-US"/>
              </w:rPr>
            </w:pPr>
            <w:r>
              <w:rPr>
                <w:rFonts w:asciiTheme="minorHAnsi" w:hAnsiTheme="minorHAnsi"/>
                <w:i/>
                <w:sz w:val="22"/>
                <w:szCs w:val="22"/>
                <w:lang w:val="el-GR"/>
              </w:rPr>
              <w:t>Περιγραφή του γηπέδου-ακινήτου στο οποίο θα υλοποιηθεί η πράξη. Αναφορά στο στοιχείο τεκμηρίωσης της κατοχής ή χρήσης του ακινήτου.</w:t>
            </w:r>
          </w:p>
        </w:tc>
      </w:tr>
      <w:tr w:rsidR="00744C69" w:rsidRPr="006E503E" w:rsidTr="00F358C4">
        <w:tblPrEx>
          <w:tblLook w:val="01E0" w:firstRow="1" w:lastRow="1" w:firstColumn="1" w:lastColumn="1" w:noHBand="0" w:noVBand="0"/>
        </w:tblPrEx>
        <w:trPr>
          <w:trHeight w:val="4699"/>
        </w:trPr>
        <w:tc>
          <w:tcPr>
            <w:tcW w:w="9841" w:type="dxa"/>
            <w:gridSpan w:val="5"/>
            <w:tcBorders>
              <w:bottom w:val="single" w:sz="4" w:space="0" w:color="auto"/>
            </w:tcBorders>
            <w:shd w:val="clear" w:color="auto" w:fill="auto"/>
          </w:tcPr>
          <w:p w:rsidR="00744C69" w:rsidRDefault="00744C69" w:rsidP="00477CFE">
            <w:pPr>
              <w:suppressAutoHyphens w:val="0"/>
              <w:spacing w:before="60" w:after="60" w:line="240" w:lineRule="exact"/>
              <w:rPr>
                <w:rFonts w:eastAsia="Calibri" w:cs="Tahoma"/>
                <w:b/>
                <w:bCs/>
                <w:sz w:val="22"/>
                <w:szCs w:val="20"/>
                <w:lang w:val="el-GR" w:eastAsia="en-US"/>
              </w:rPr>
            </w:pPr>
          </w:p>
        </w:tc>
      </w:tr>
      <w:tr w:rsidR="00744C69" w:rsidRPr="006E503E" w:rsidTr="005E6BE5">
        <w:tblPrEx>
          <w:tblLook w:val="01E0" w:firstRow="1" w:lastRow="1" w:firstColumn="1" w:lastColumn="1" w:noHBand="0" w:noVBand="0"/>
        </w:tblPrEx>
        <w:trPr>
          <w:trHeight w:val="707"/>
        </w:trPr>
        <w:tc>
          <w:tcPr>
            <w:tcW w:w="1397" w:type="dxa"/>
            <w:tcBorders>
              <w:bottom w:val="single" w:sz="4" w:space="0" w:color="auto"/>
            </w:tcBorders>
            <w:shd w:val="clear" w:color="auto" w:fill="BFBFBF"/>
          </w:tcPr>
          <w:p w:rsidR="00744C69" w:rsidRPr="002D7BBD" w:rsidRDefault="00744C69" w:rsidP="00477CFE">
            <w:pPr>
              <w:spacing w:before="60" w:line="280" w:lineRule="atLeast"/>
              <w:rPr>
                <w:rFonts w:ascii="Trebuchet MS" w:eastAsia="Calibri" w:hAnsi="Trebuchet MS" w:cs="Tahoma"/>
                <w:b/>
                <w:sz w:val="22"/>
                <w:szCs w:val="22"/>
                <w:lang w:val="el-GR" w:eastAsia="el-GR"/>
              </w:rPr>
            </w:pPr>
            <w:r w:rsidRPr="00216554">
              <w:rPr>
                <w:rFonts w:eastAsia="Calibri" w:cs="Tahoma"/>
                <w:b/>
                <w:bCs/>
                <w:sz w:val="22"/>
                <w:szCs w:val="22"/>
              </w:rPr>
              <w:t>17.</w:t>
            </w:r>
            <w:r w:rsidR="0018243F">
              <w:rPr>
                <w:rFonts w:eastAsia="Calibri" w:cs="Tahoma"/>
                <w:b/>
                <w:bCs/>
                <w:sz w:val="22"/>
                <w:szCs w:val="22"/>
                <w:lang w:val="el-GR"/>
              </w:rPr>
              <w:t>8</w:t>
            </w:r>
          </w:p>
          <w:p w:rsidR="00744C69" w:rsidRPr="00F16E08" w:rsidRDefault="00744C69" w:rsidP="00477CFE">
            <w:pPr>
              <w:rPr>
                <w:rFonts w:ascii="Trebuchet MS" w:eastAsia="Calibri" w:hAnsi="Trebuchet MS" w:cs="Tahoma"/>
                <w:sz w:val="22"/>
                <w:szCs w:val="22"/>
                <w:lang w:val="el-GR" w:eastAsia="el-GR"/>
              </w:rPr>
            </w:pPr>
          </w:p>
        </w:tc>
        <w:tc>
          <w:tcPr>
            <w:tcW w:w="8444" w:type="dxa"/>
            <w:gridSpan w:val="4"/>
            <w:tcBorders>
              <w:bottom w:val="single" w:sz="4" w:space="0" w:color="auto"/>
            </w:tcBorders>
            <w:shd w:val="clear" w:color="auto" w:fill="D9D9D9"/>
          </w:tcPr>
          <w:p w:rsidR="00744C69" w:rsidRDefault="00744C69" w:rsidP="00477CFE">
            <w:pPr>
              <w:suppressAutoHyphens w:val="0"/>
              <w:spacing w:before="60" w:after="60" w:line="240" w:lineRule="exact"/>
              <w:rPr>
                <w:rFonts w:eastAsia="Calibri" w:cs="Tahoma"/>
                <w:b/>
                <w:bCs/>
                <w:sz w:val="22"/>
                <w:szCs w:val="20"/>
                <w:lang w:val="el-GR" w:eastAsia="en-US"/>
              </w:rPr>
            </w:pPr>
            <w:r>
              <w:rPr>
                <w:rFonts w:eastAsia="Calibri" w:cs="Tahoma"/>
                <w:b/>
                <w:bCs/>
                <w:sz w:val="22"/>
                <w:szCs w:val="20"/>
                <w:lang w:val="el-GR" w:eastAsia="en-US"/>
              </w:rPr>
              <w:t>ΕΦΑΡΜΟΓΗ ΣΥΣΤΗΜΑΤΩΝ ΔΙΑΧΕΙΡΙΣΗΣ ΚΑΙ ΠΟΙΟΤΙΚΩΝ ΣΗΜΑΤΩΝ/ΠΡΟΤΥΠΩΝ</w:t>
            </w:r>
          </w:p>
          <w:p w:rsidR="00744C69" w:rsidRPr="002D7BBD" w:rsidRDefault="00744C69" w:rsidP="00477CFE">
            <w:pPr>
              <w:suppressAutoHyphens w:val="0"/>
              <w:spacing w:before="60" w:after="60" w:line="240" w:lineRule="exact"/>
              <w:rPr>
                <w:rFonts w:eastAsia="Calibri" w:cs="Tahoma"/>
                <w:b/>
                <w:bCs/>
                <w:sz w:val="22"/>
                <w:szCs w:val="20"/>
                <w:lang w:val="el-GR" w:eastAsia="en-US"/>
              </w:rPr>
            </w:pPr>
            <w:r w:rsidRPr="00744C69">
              <w:rPr>
                <w:rFonts w:asciiTheme="minorHAnsi" w:hAnsiTheme="minorHAnsi"/>
                <w:i/>
                <w:sz w:val="22"/>
                <w:szCs w:val="22"/>
                <w:lang w:val="el-GR"/>
              </w:rPr>
              <w:t>Αναφέρονται αναλυτικά τα συστήματα διαχείρισης και τα ποιοτικά σήματα (πχ ISO κ.λπ.) που προβλέπονται στο πλαίσιο του προτεινόμενου έργου</w:t>
            </w:r>
          </w:p>
        </w:tc>
      </w:tr>
      <w:tr w:rsidR="00744C69" w:rsidRPr="006E503E" w:rsidTr="00F358C4">
        <w:tblPrEx>
          <w:tblLook w:val="01E0" w:firstRow="1" w:lastRow="1" w:firstColumn="1" w:lastColumn="1" w:noHBand="0" w:noVBand="0"/>
        </w:tblPrEx>
        <w:trPr>
          <w:trHeight w:val="5034"/>
        </w:trPr>
        <w:tc>
          <w:tcPr>
            <w:tcW w:w="9841" w:type="dxa"/>
            <w:gridSpan w:val="5"/>
            <w:tcBorders>
              <w:bottom w:val="single" w:sz="4" w:space="0" w:color="auto"/>
            </w:tcBorders>
            <w:shd w:val="clear" w:color="auto" w:fill="auto"/>
          </w:tcPr>
          <w:p w:rsidR="00744C69" w:rsidRDefault="00744C69" w:rsidP="00477CFE">
            <w:pPr>
              <w:suppressAutoHyphens w:val="0"/>
              <w:spacing w:before="60" w:after="60" w:line="240" w:lineRule="exact"/>
              <w:rPr>
                <w:rFonts w:eastAsia="Calibri" w:cs="Tahoma"/>
                <w:b/>
                <w:bCs/>
                <w:sz w:val="22"/>
                <w:szCs w:val="20"/>
                <w:lang w:val="el-GR" w:eastAsia="en-US"/>
              </w:rPr>
            </w:pPr>
          </w:p>
        </w:tc>
      </w:tr>
      <w:tr w:rsidR="00744C69" w:rsidRPr="006E503E" w:rsidTr="005E6BE5">
        <w:tblPrEx>
          <w:tblLook w:val="01E0" w:firstRow="1" w:lastRow="1" w:firstColumn="1" w:lastColumn="1" w:noHBand="0" w:noVBand="0"/>
        </w:tblPrEx>
        <w:trPr>
          <w:trHeight w:val="707"/>
        </w:trPr>
        <w:tc>
          <w:tcPr>
            <w:tcW w:w="1397" w:type="dxa"/>
            <w:tcBorders>
              <w:bottom w:val="single" w:sz="4" w:space="0" w:color="auto"/>
            </w:tcBorders>
            <w:shd w:val="clear" w:color="auto" w:fill="BFBFBF"/>
          </w:tcPr>
          <w:p w:rsidR="00744C69" w:rsidRPr="002D7BBD" w:rsidRDefault="00744C69" w:rsidP="00477CFE">
            <w:pPr>
              <w:spacing w:before="60" w:line="280" w:lineRule="atLeast"/>
              <w:rPr>
                <w:rFonts w:ascii="Trebuchet MS" w:eastAsia="Calibri" w:hAnsi="Trebuchet MS" w:cs="Tahoma"/>
                <w:b/>
                <w:sz w:val="22"/>
                <w:szCs w:val="22"/>
                <w:lang w:val="el-GR" w:eastAsia="el-GR"/>
              </w:rPr>
            </w:pPr>
            <w:r w:rsidRPr="00216554">
              <w:rPr>
                <w:rFonts w:eastAsia="Calibri" w:cs="Tahoma"/>
                <w:b/>
                <w:bCs/>
                <w:sz w:val="22"/>
                <w:szCs w:val="22"/>
              </w:rPr>
              <w:lastRenderedPageBreak/>
              <w:t>17.</w:t>
            </w:r>
            <w:r w:rsidR="0018243F">
              <w:rPr>
                <w:rFonts w:eastAsia="Calibri" w:cs="Tahoma"/>
                <w:b/>
                <w:bCs/>
                <w:sz w:val="22"/>
                <w:szCs w:val="22"/>
                <w:lang w:val="el-GR"/>
              </w:rPr>
              <w:t>9</w:t>
            </w:r>
          </w:p>
          <w:p w:rsidR="00744C69" w:rsidRPr="00F16E08" w:rsidRDefault="00744C69" w:rsidP="00477CFE">
            <w:pPr>
              <w:rPr>
                <w:rFonts w:ascii="Trebuchet MS" w:eastAsia="Calibri" w:hAnsi="Trebuchet MS" w:cs="Tahoma"/>
                <w:sz w:val="22"/>
                <w:szCs w:val="22"/>
                <w:lang w:val="el-GR" w:eastAsia="el-GR"/>
              </w:rPr>
            </w:pPr>
          </w:p>
        </w:tc>
        <w:tc>
          <w:tcPr>
            <w:tcW w:w="8444" w:type="dxa"/>
            <w:gridSpan w:val="4"/>
            <w:tcBorders>
              <w:bottom w:val="single" w:sz="4" w:space="0" w:color="auto"/>
            </w:tcBorders>
            <w:shd w:val="clear" w:color="auto" w:fill="D9D9D9"/>
          </w:tcPr>
          <w:p w:rsidR="00753FB4" w:rsidRPr="00753FB4" w:rsidRDefault="00753FB4" w:rsidP="00753FB4">
            <w:pPr>
              <w:suppressAutoHyphens w:val="0"/>
              <w:spacing w:before="60" w:after="60" w:line="240" w:lineRule="exact"/>
              <w:rPr>
                <w:rFonts w:eastAsia="Calibri" w:cs="Tahoma"/>
                <w:b/>
                <w:bCs/>
                <w:sz w:val="22"/>
                <w:szCs w:val="20"/>
                <w:lang w:val="el-GR" w:eastAsia="en-US"/>
              </w:rPr>
            </w:pPr>
            <w:r w:rsidRPr="00753FB4">
              <w:rPr>
                <w:rFonts w:eastAsia="Calibri" w:cs="Tahoma"/>
                <w:b/>
                <w:bCs/>
                <w:sz w:val="22"/>
                <w:szCs w:val="20"/>
                <w:lang w:val="el-GR" w:eastAsia="en-US"/>
              </w:rPr>
              <w:t>ΣΥΜΠΛΗΡΩΜΑΤΙΚΟΤΗΤΑ ΕΠΕΝΔΥΣΗΣ</w:t>
            </w:r>
            <w:r w:rsidR="0018243F">
              <w:rPr>
                <w:rFonts w:eastAsia="Calibri" w:cs="Tahoma"/>
                <w:b/>
                <w:bCs/>
                <w:sz w:val="22"/>
                <w:szCs w:val="20"/>
                <w:lang w:val="el-GR" w:eastAsia="en-US"/>
              </w:rPr>
              <w:t xml:space="preserve"> </w:t>
            </w:r>
            <w:r w:rsidR="0018243F" w:rsidRPr="00666D8E">
              <w:rPr>
                <w:rFonts w:asciiTheme="minorHAnsi" w:hAnsiTheme="minorHAnsi" w:cs="Tahoma"/>
                <w:b/>
                <w:sz w:val="22"/>
                <w:szCs w:val="22"/>
                <w:lang w:val="el-GR"/>
              </w:rPr>
              <w:t>(ΜΟΝ</w:t>
            </w:r>
            <w:r w:rsidR="0018243F">
              <w:rPr>
                <w:rFonts w:asciiTheme="minorHAnsi" w:hAnsiTheme="minorHAnsi" w:cs="Tahoma"/>
                <w:b/>
                <w:sz w:val="22"/>
                <w:szCs w:val="22"/>
                <w:lang w:val="el-GR"/>
              </w:rPr>
              <w:t>Ο ΓΙΑ ΤΙΣ ΥΠΟΔΡΑΣΕΙΣ</w:t>
            </w:r>
            <w:r w:rsidR="00F97668">
              <w:rPr>
                <w:rFonts w:asciiTheme="minorHAnsi" w:hAnsiTheme="minorHAnsi" w:cs="Tahoma"/>
                <w:b/>
                <w:sz w:val="22"/>
                <w:szCs w:val="22"/>
                <w:lang w:val="el-GR"/>
              </w:rPr>
              <w:t xml:space="preserve"> 19.2.2.3, 19.2.2.6 ΚΑΙ 19.2.3.3</w:t>
            </w:r>
            <w:r w:rsidR="0018243F" w:rsidRPr="00666D8E">
              <w:rPr>
                <w:rFonts w:asciiTheme="minorHAnsi" w:hAnsiTheme="minorHAnsi" w:cs="Tahoma"/>
                <w:b/>
                <w:sz w:val="22"/>
                <w:szCs w:val="22"/>
                <w:lang w:val="el-GR"/>
              </w:rPr>
              <w:t>)</w:t>
            </w:r>
          </w:p>
          <w:p w:rsidR="00744C69" w:rsidRPr="00753FB4" w:rsidRDefault="00753FB4" w:rsidP="00753FB4">
            <w:pPr>
              <w:suppressAutoHyphens w:val="0"/>
              <w:spacing w:before="60" w:after="60" w:line="240" w:lineRule="exact"/>
              <w:rPr>
                <w:rFonts w:eastAsia="Calibri" w:cs="Tahoma"/>
                <w:bCs/>
                <w:i/>
                <w:sz w:val="22"/>
                <w:szCs w:val="20"/>
                <w:lang w:val="el-GR" w:eastAsia="en-US"/>
              </w:rPr>
            </w:pPr>
            <w:r w:rsidRPr="00753FB4">
              <w:rPr>
                <w:rFonts w:eastAsia="Calibri" w:cs="Tahoma"/>
                <w:bCs/>
                <w:i/>
                <w:sz w:val="22"/>
                <w:szCs w:val="20"/>
                <w:lang w:val="el-GR" w:eastAsia="en-US"/>
              </w:rPr>
              <w:t>Περιγράψτε τον τρόπο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r>
      <w:tr w:rsidR="00744C69" w:rsidRPr="006E503E" w:rsidTr="002F0C20">
        <w:tblPrEx>
          <w:tblLook w:val="01E0" w:firstRow="1" w:lastRow="1" w:firstColumn="1" w:lastColumn="1" w:noHBand="0" w:noVBand="0"/>
        </w:tblPrEx>
        <w:trPr>
          <w:trHeight w:val="4799"/>
        </w:trPr>
        <w:tc>
          <w:tcPr>
            <w:tcW w:w="9841" w:type="dxa"/>
            <w:gridSpan w:val="5"/>
            <w:tcBorders>
              <w:bottom w:val="single" w:sz="4" w:space="0" w:color="auto"/>
            </w:tcBorders>
            <w:shd w:val="clear" w:color="auto" w:fill="auto"/>
          </w:tcPr>
          <w:p w:rsidR="00744C69" w:rsidRDefault="00744C69" w:rsidP="00477CFE">
            <w:pPr>
              <w:suppressAutoHyphens w:val="0"/>
              <w:spacing w:before="60" w:after="60" w:line="240" w:lineRule="exact"/>
              <w:rPr>
                <w:rFonts w:eastAsia="Calibri" w:cs="Tahoma"/>
                <w:b/>
                <w:bCs/>
                <w:sz w:val="22"/>
                <w:szCs w:val="20"/>
                <w:lang w:val="el-GR" w:eastAsia="en-US"/>
              </w:rPr>
            </w:pPr>
          </w:p>
        </w:tc>
      </w:tr>
      <w:tr w:rsidR="00744C69" w:rsidRPr="006E503E" w:rsidTr="005E6BE5">
        <w:tblPrEx>
          <w:tblLook w:val="01E0" w:firstRow="1" w:lastRow="1" w:firstColumn="1" w:lastColumn="1" w:noHBand="0" w:noVBand="0"/>
        </w:tblPrEx>
        <w:trPr>
          <w:trHeight w:val="707"/>
        </w:trPr>
        <w:tc>
          <w:tcPr>
            <w:tcW w:w="1397" w:type="dxa"/>
            <w:tcBorders>
              <w:bottom w:val="single" w:sz="4" w:space="0" w:color="auto"/>
            </w:tcBorders>
            <w:shd w:val="clear" w:color="auto" w:fill="BFBFBF"/>
          </w:tcPr>
          <w:p w:rsidR="00744C69" w:rsidRPr="002D7BBD" w:rsidRDefault="00744C69" w:rsidP="00477CFE">
            <w:pPr>
              <w:spacing w:before="60" w:line="280" w:lineRule="atLeast"/>
              <w:rPr>
                <w:rFonts w:ascii="Trebuchet MS" w:eastAsia="Calibri" w:hAnsi="Trebuchet MS" w:cs="Tahoma"/>
                <w:b/>
                <w:sz w:val="22"/>
                <w:szCs w:val="22"/>
                <w:lang w:val="el-GR" w:eastAsia="el-GR"/>
              </w:rPr>
            </w:pPr>
            <w:r w:rsidRPr="0018243F">
              <w:rPr>
                <w:rFonts w:eastAsia="Calibri" w:cs="Tahoma"/>
                <w:b/>
                <w:bCs/>
                <w:sz w:val="22"/>
                <w:szCs w:val="22"/>
                <w:lang w:val="el-GR"/>
              </w:rPr>
              <w:t>17.</w:t>
            </w:r>
            <w:r w:rsidR="00753FB4">
              <w:rPr>
                <w:rFonts w:eastAsia="Calibri" w:cs="Tahoma"/>
                <w:b/>
                <w:bCs/>
                <w:sz w:val="22"/>
                <w:szCs w:val="22"/>
                <w:lang w:val="el-GR"/>
              </w:rPr>
              <w:t>1</w:t>
            </w:r>
            <w:r w:rsidR="0018243F">
              <w:rPr>
                <w:rFonts w:eastAsia="Calibri" w:cs="Tahoma"/>
                <w:b/>
                <w:bCs/>
                <w:sz w:val="22"/>
                <w:szCs w:val="22"/>
                <w:lang w:val="el-GR"/>
              </w:rPr>
              <w:t>0</w:t>
            </w:r>
          </w:p>
          <w:p w:rsidR="00744C69" w:rsidRPr="00F16E08" w:rsidRDefault="00744C69" w:rsidP="00477CFE">
            <w:pPr>
              <w:rPr>
                <w:rFonts w:ascii="Trebuchet MS" w:eastAsia="Calibri" w:hAnsi="Trebuchet MS" w:cs="Tahoma"/>
                <w:sz w:val="22"/>
                <w:szCs w:val="22"/>
                <w:lang w:val="el-GR" w:eastAsia="el-GR"/>
              </w:rPr>
            </w:pPr>
          </w:p>
        </w:tc>
        <w:tc>
          <w:tcPr>
            <w:tcW w:w="8444" w:type="dxa"/>
            <w:gridSpan w:val="4"/>
            <w:tcBorders>
              <w:bottom w:val="single" w:sz="4" w:space="0" w:color="auto"/>
            </w:tcBorders>
            <w:shd w:val="clear" w:color="auto" w:fill="D9D9D9"/>
          </w:tcPr>
          <w:p w:rsidR="00744C69" w:rsidRPr="002D7BBD" w:rsidRDefault="00753FB4" w:rsidP="00477CFE">
            <w:pPr>
              <w:suppressAutoHyphens w:val="0"/>
              <w:spacing w:before="60" w:after="60" w:line="240" w:lineRule="exact"/>
              <w:rPr>
                <w:rFonts w:eastAsia="Calibri" w:cs="Tahoma"/>
                <w:b/>
                <w:bCs/>
                <w:sz w:val="22"/>
                <w:szCs w:val="20"/>
                <w:lang w:val="el-GR" w:eastAsia="en-US"/>
              </w:rPr>
            </w:pPr>
            <w:r>
              <w:rPr>
                <w:rFonts w:eastAsia="Calibri" w:cs="Tahoma"/>
                <w:b/>
                <w:bCs/>
                <w:sz w:val="22"/>
                <w:szCs w:val="20"/>
                <w:lang w:val="el-GR" w:eastAsia="en-US"/>
              </w:rPr>
              <w:t>ΣΥΜΜΕΤΟΧΗ ΣΕ ΥΦΙΣΤΑΜΕΝΑ ΚΑΙ ΤΟΠΙΚΑ ΔΙΚΤΥΑ ΟΜΟΕΙΔΩΝ Ή ΣΥΜΠΛΗΡΩΜΑΤΙΚΩΝ ΕΠΙΧΕΙΡΗΣΕΩΝ</w:t>
            </w:r>
          </w:p>
        </w:tc>
      </w:tr>
      <w:tr w:rsidR="00744C69" w:rsidRPr="006E503E" w:rsidTr="002F0C20">
        <w:tblPrEx>
          <w:tblLook w:val="01E0" w:firstRow="1" w:lastRow="1" w:firstColumn="1" w:lastColumn="1" w:noHBand="0" w:noVBand="0"/>
        </w:tblPrEx>
        <w:trPr>
          <w:trHeight w:val="6906"/>
        </w:trPr>
        <w:tc>
          <w:tcPr>
            <w:tcW w:w="9841" w:type="dxa"/>
            <w:gridSpan w:val="5"/>
            <w:tcBorders>
              <w:bottom w:val="single" w:sz="4" w:space="0" w:color="auto"/>
            </w:tcBorders>
            <w:shd w:val="clear" w:color="auto" w:fill="auto"/>
          </w:tcPr>
          <w:p w:rsidR="00744C69" w:rsidRDefault="00744C69" w:rsidP="00477CFE">
            <w:pPr>
              <w:suppressAutoHyphens w:val="0"/>
              <w:spacing w:before="60" w:after="60" w:line="240" w:lineRule="exact"/>
              <w:rPr>
                <w:rFonts w:eastAsia="Calibri" w:cs="Tahoma"/>
                <w:b/>
                <w:bCs/>
                <w:sz w:val="22"/>
                <w:szCs w:val="20"/>
                <w:lang w:val="el-GR" w:eastAsia="en-US"/>
              </w:rPr>
            </w:pPr>
          </w:p>
        </w:tc>
      </w:tr>
      <w:tr w:rsidR="00744C69" w:rsidRPr="006E503E" w:rsidTr="005E6BE5">
        <w:tblPrEx>
          <w:tblLook w:val="01E0" w:firstRow="1" w:lastRow="1" w:firstColumn="1" w:lastColumn="1" w:noHBand="0" w:noVBand="0"/>
        </w:tblPrEx>
        <w:trPr>
          <w:trHeight w:val="566"/>
        </w:trPr>
        <w:tc>
          <w:tcPr>
            <w:tcW w:w="1397" w:type="dxa"/>
            <w:tcBorders>
              <w:bottom w:val="single" w:sz="4" w:space="0" w:color="auto"/>
            </w:tcBorders>
            <w:shd w:val="clear" w:color="auto" w:fill="BFBFBF"/>
          </w:tcPr>
          <w:p w:rsidR="00744C69" w:rsidRPr="009C1549" w:rsidRDefault="00744C69" w:rsidP="009C1549">
            <w:pPr>
              <w:spacing w:before="60" w:line="280" w:lineRule="atLeast"/>
              <w:rPr>
                <w:rFonts w:ascii="Trebuchet MS" w:eastAsia="Calibri" w:hAnsi="Trebuchet MS" w:cs="Tahoma"/>
                <w:b/>
                <w:sz w:val="22"/>
                <w:szCs w:val="22"/>
                <w:lang w:val="el-GR" w:eastAsia="el-GR"/>
              </w:rPr>
            </w:pPr>
            <w:r w:rsidRPr="00216554">
              <w:rPr>
                <w:rFonts w:eastAsia="Calibri" w:cs="Tahoma"/>
                <w:b/>
                <w:bCs/>
                <w:sz w:val="22"/>
                <w:szCs w:val="22"/>
              </w:rPr>
              <w:lastRenderedPageBreak/>
              <w:t>17.</w:t>
            </w:r>
            <w:r w:rsidR="009C1549">
              <w:rPr>
                <w:rFonts w:eastAsia="Calibri" w:cs="Tahoma"/>
                <w:b/>
                <w:bCs/>
                <w:sz w:val="22"/>
                <w:szCs w:val="22"/>
                <w:lang w:val="el-GR"/>
              </w:rPr>
              <w:t>1</w:t>
            </w:r>
            <w:r w:rsidR="0018243F">
              <w:rPr>
                <w:rFonts w:eastAsia="Calibri" w:cs="Tahoma"/>
                <w:b/>
                <w:bCs/>
                <w:sz w:val="22"/>
                <w:szCs w:val="22"/>
                <w:lang w:val="el-GR"/>
              </w:rPr>
              <w:t>1</w:t>
            </w:r>
          </w:p>
        </w:tc>
        <w:tc>
          <w:tcPr>
            <w:tcW w:w="8444" w:type="dxa"/>
            <w:gridSpan w:val="4"/>
            <w:tcBorders>
              <w:bottom w:val="single" w:sz="4" w:space="0" w:color="auto"/>
            </w:tcBorders>
            <w:shd w:val="clear" w:color="auto" w:fill="D9D9D9"/>
          </w:tcPr>
          <w:p w:rsidR="00744C69" w:rsidRPr="002D7BBD" w:rsidRDefault="009C1549" w:rsidP="00477CFE">
            <w:pPr>
              <w:suppressAutoHyphens w:val="0"/>
              <w:spacing w:before="60" w:after="60" w:line="240" w:lineRule="exact"/>
              <w:rPr>
                <w:rFonts w:eastAsia="Calibri" w:cs="Tahoma"/>
                <w:b/>
                <w:bCs/>
                <w:sz w:val="22"/>
                <w:szCs w:val="20"/>
                <w:lang w:val="el-GR" w:eastAsia="en-US"/>
              </w:rPr>
            </w:pPr>
            <w:r>
              <w:rPr>
                <w:rFonts w:eastAsia="Calibri" w:cs="Tahoma"/>
                <w:b/>
                <w:bCs/>
                <w:sz w:val="22"/>
                <w:szCs w:val="20"/>
                <w:lang w:val="el-GR" w:eastAsia="en-US"/>
              </w:rPr>
              <w:t>ΤΕΚΜΗΡΙΩΣΗ ΕΤΟΙΜΟΤΗΤΑΣ ΕΝΑΡΞΗΣ ΥΛΟΠΟΙΗΣΗΣ ΕΠΕΝΔΥΣΗΣ</w:t>
            </w:r>
          </w:p>
        </w:tc>
      </w:tr>
      <w:tr w:rsidR="009C1549" w:rsidRPr="002D7BBD" w:rsidTr="005E6BE5">
        <w:tblPrEx>
          <w:tblLook w:val="01E0" w:firstRow="1" w:lastRow="1" w:firstColumn="1" w:lastColumn="1" w:noHBand="0" w:noVBand="0"/>
        </w:tblPrEx>
        <w:trPr>
          <w:trHeight w:val="276"/>
        </w:trPr>
        <w:tc>
          <w:tcPr>
            <w:tcW w:w="6351" w:type="dxa"/>
            <w:gridSpan w:val="4"/>
            <w:tcBorders>
              <w:bottom w:val="single" w:sz="4" w:space="0" w:color="auto"/>
            </w:tcBorders>
            <w:shd w:val="clear" w:color="auto" w:fill="auto"/>
            <w:vAlign w:val="center"/>
          </w:tcPr>
          <w:p w:rsidR="009C1549" w:rsidRDefault="009C1549" w:rsidP="00161417">
            <w:pPr>
              <w:suppressAutoHyphens w:val="0"/>
              <w:spacing w:line="240" w:lineRule="auto"/>
              <w:jc w:val="center"/>
              <w:rPr>
                <w:rFonts w:eastAsia="Calibri" w:cs="Tahoma"/>
                <w:b/>
                <w:bCs/>
                <w:sz w:val="22"/>
                <w:szCs w:val="20"/>
                <w:lang w:val="el-GR" w:eastAsia="en-US"/>
              </w:rPr>
            </w:pPr>
            <w:r>
              <w:rPr>
                <w:rFonts w:eastAsia="Calibri" w:cs="Tahoma"/>
                <w:b/>
                <w:bCs/>
                <w:sz w:val="22"/>
                <w:szCs w:val="20"/>
                <w:lang w:val="el-GR" w:eastAsia="en-US"/>
              </w:rPr>
              <w:t>ΣΤΑΔΙΟ ΕΞΕΛΙΞΗΣ</w:t>
            </w:r>
          </w:p>
        </w:tc>
        <w:tc>
          <w:tcPr>
            <w:tcW w:w="3490" w:type="dxa"/>
            <w:tcBorders>
              <w:bottom w:val="single" w:sz="4" w:space="0" w:color="auto"/>
            </w:tcBorders>
            <w:shd w:val="clear" w:color="auto" w:fill="auto"/>
            <w:vAlign w:val="center"/>
          </w:tcPr>
          <w:p w:rsidR="009C1549" w:rsidRDefault="009C1549" w:rsidP="00161417">
            <w:pPr>
              <w:suppressAutoHyphens w:val="0"/>
              <w:spacing w:line="240" w:lineRule="auto"/>
              <w:jc w:val="center"/>
              <w:rPr>
                <w:rFonts w:eastAsia="Calibri" w:cs="Tahoma"/>
                <w:b/>
                <w:bCs/>
                <w:sz w:val="22"/>
                <w:szCs w:val="20"/>
                <w:lang w:val="el-GR" w:eastAsia="en-US"/>
              </w:rPr>
            </w:pPr>
            <w:r>
              <w:rPr>
                <w:rFonts w:eastAsia="Calibri" w:cs="Tahoma"/>
                <w:b/>
                <w:bCs/>
                <w:sz w:val="22"/>
                <w:szCs w:val="20"/>
                <w:lang w:val="el-GR" w:eastAsia="en-US"/>
              </w:rPr>
              <w:t>ΗΜΕΡΟΜΗΝΙΑ/ΑΡ.ΠΡΩΤΟΚ.</w:t>
            </w:r>
          </w:p>
        </w:tc>
      </w:tr>
      <w:tr w:rsidR="009C1549" w:rsidRPr="002D2954" w:rsidTr="005E6BE5">
        <w:tblPrEx>
          <w:tblLook w:val="01E0" w:firstRow="1" w:lastRow="1" w:firstColumn="1" w:lastColumn="1" w:noHBand="0" w:noVBand="0"/>
        </w:tblPrEx>
        <w:trPr>
          <w:trHeight w:val="594"/>
        </w:trPr>
        <w:tc>
          <w:tcPr>
            <w:tcW w:w="6351" w:type="dxa"/>
            <w:gridSpan w:val="4"/>
            <w:tcBorders>
              <w:bottom w:val="single" w:sz="4" w:space="0" w:color="auto"/>
            </w:tcBorders>
            <w:shd w:val="clear" w:color="auto" w:fill="auto"/>
            <w:vAlign w:val="center"/>
          </w:tcPr>
          <w:p w:rsidR="009C1549" w:rsidRPr="002F0C20" w:rsidRDefault="009C1549" w:rsidP="00161417">
            <w:pPr>
              <w:suppressAutoHyphens w:val="0"/>
              <w:spacing w:line="240" w:lineRule="auto"/>
              <w:jc w:val="left"/>
              <w:rPr>
                <w:rFonts w:eastAsia="Calibri" w:cs="Tahoma"/>
                <w:b/>
                <w:bCs/>
                <w:sz w:val="22"/>
                <w:szCs w:val="20"/>
                <w:lang w:val="el-GR" w:eastAsia="en-US"/>
              </w:rPr>
            </w:pPr>
            <w:r>
              <w:rPr>
                <w:rFonts w:eastAsia="Calibri" w:cs="Tahoma"/>
                <w:b/>
                <w:bCs/>
                <w:sz w:val="22"/>
                <w:szCs w:val="20"/>
                <w:lang w:val="el-GR" w:eastAsia="en-US"/>
              </w:rPr>
              <w:t>Υποβολή αιτήσεων στις αρμόδιες αρχές για απαραίτητες γνωμοδοτήσεις / εγκρίσεις / άδειες.</w:t>
            </w:r>
            <w:r w:rsidR="002F0C20">
              <w:rPr>
                <w:rFonts w:eastAsia="Calibri" w:cs="Tahoma"/>
                <w:b/>
                <w:bCs/>
                <w:sz w:val="22"/>
                <w:szCs w:val="20"/>
                <w:lang w:val="el-GR" w:eastAsia="en-US"/>
              </w:rPr>
              <w:t xml:space="preserve"> Ενδεικτικά αναφέρονται τα κάτωθι </w:t>
            </w:r>
            <w:r w:rsidR="002F0C20">
              <w:rPr>
                <w:rFonts w:eastAsia="Calibri" w:cs="Tahoma"/>
                <w:b/>
                <w:bCs/>
                <w:sz w:val="22"/>
                <w:szCs w:val="20"/>
                <w:lang w:val="en-US" w:eastAsia="en-US"/>
              </w:rPr>
              <w:t>:</w:t>
            </w:r>
          </w:p>
        </w:tc>
        <w:tc>
          <w:tcPr>
            <w:tcW w:w="3490" w:type="dxa"/>
            <w:tcBorders>
              <w:bottom w:val="single" w:sz="4" w:space="0" w:color="auto"/>
            </w:tcBorders>
            <w:shd w:val="clear" w:color="auto" w:fill="auto"/>
            <w:vAlign w:val="center"/>
          </w:tcPr>
          <w:p w:rsidR="009C1549" w:rsidRDefault="009C1549" w:rsidP="00161417">
            <w:pPr>
              <w:suppressAutoHyphens w:val="0"/>
              <w:spacing w:line="240" w:lineRule="auto"/>
              <w:jc w:val="left"/>
              <w:rPr>
                <w:rFonts w:eastAsia="Calibri" w:cs="Tahoma"/>
                <w:b/>
                <w:bCs/>
                <w:sz w:val="22"/>
                <w:szCs w:val="20"/>
                <w:lang w:val="el-GR" w:eastAsia="en-US"/>
              </w:rPr>
            </w:pPr>
          </w:p>
        </w:tc>
      </w:tr>
      <w:tr w:rsidR="009C1549" w:rsidRPr="006E503E" w:rsidTr="005E6BE5">
        <w:tblPrEx>
          <w:tblLook w:val="01E0" w:firstRow="1" w:lastRow="1" w:firstColumn="1" w:lastColumn="1" w:noHBand="0" w:noVBand="0"/>
        </w:tblPrEx>
        <w:trPr>
          <w:trHeight w:val="358"/>
        </w:trPr>
        <w:tc>
          <w:tcPr>
            <w:tcW w:w="6351" w:type="dxa"/>
            <w:gridSpan w:val="4"/>
            <w:tcBorders>
              <w:bottom w:val="single" w:sz="4" w:space="0" w:color="auto"/>
            </w:tcBorders>
            <w:shd w:val="clear" w:color="auto" w:fill="auto"/>
            <w:vAlign w:val="center"/>
          </w:tcPr>
          <w:p w:rsidR="009C1549" w:rsidRPr="009C1549" w:rsidRDefault="009C1549" w:rsidP="00161417">
            <w:pPr>
              <w:suppressAutoHyphens w:val="0"/>
              <w:spacing w:line="240" w:lineRule="auto"/>
              <w:ind w:left="744"/>
              <w:jc w:val="left"/>
              <w:rPr>
                <w:rFonts w:eastAsia="Calibri" w:cs="Tahoma"/>
                <w:bCs/>
                <w:sz w:val="22"/>
                <w:szCs w:val="20"/>
                <w:lang w:val="el-GR" w:eastAsia="en-US"/>
              </w:rPr>
            </w:pPr>
            <w:r w:rsidRPr="009C1549">
              <w:rPr>
                <w:rFonts w:eastAsia="Calibri" w:cs="Tahoma"/>
                <w:bCs/>
                <w:sz w:val="22"/>
                <w:szCs w:val="20"/>
                <w:lang w:val="el-GR" w:eastAsia="en-US"/>
              </w:rPr>
              <w:t>- Αίτηση Δ/</w:t>
            </w:r>
            <w:proofErr w:type="spellStart"/>
            <w:r w:rsidRPr="009C1549">
              <w:rPr>
                <w:rFonts w:eastAsia="Calibri" w:cs="Tahoma"/>
                <w:bCs/>
                <w:sz w:val="22"/>
                <w:szCs w:val="20"/>
                <w:lang w:val="el-GR" w:eastAsia="en-US"/>
              </w:rPr>
              <w:t>νση</w:t>
            </w:r>
            <w:proofErr w:type="spellEnd"/>
            <w:r w:rsidRPr="009C1549">
              <w:rPr>
                <w:rFonts w:eastAsia="Calibri" w:cs="Tahoma"/>
                <w:bCs/>
                <w:sz w:val="22"/>
                <w:szCs w:val="20"/>
                <w:lang w:val="el-GR" w:eastAsia="en-US"/>
              </w:rPr>
              <w:t xml:space="preserve"> Ανάπτυξης, Δ/</w:t>
            </w:r>
            <w:proofErr w:type="spellStart"/>
            <w:r w:rsidRPr="009C1549">
              <w:rPr>
                <w:rFonts w:eastAsia="Calibri" w:cs="Tahoma"/>
                <w:bCs/>
                <w:sz w:val="22"/>
                <w:szCs w:val="20"/>
                <w:lang w:val="el-GR" w:eastAsia="en-US"/>
              </w:rPr>
              <w:t>νση</w:t>
            </w:r>
            <w:proofErr w:type="spellEnd"/>
            <w:r w:rsidRPr="009C1549">
              <w:rPr>
                <w:rFonts w:eastAsia="Calibri" w:cs="Tahoma"/>
                <w:bCs/>
                <w:sz w:val="22"/>
                <w:szCs w:val="20"/>
                <w:lang w:val="el-GR" w:eastAsia="en-US"/>
              </w:rPr>
              <w:t xml:space="preserve"> Πολεοδομίας</w:t>
            </w:r>
          </w:p>
        </w:tc>
        <w:tc>
          <w:tcPr>
            <w:tcW w:w="3490" w:type="dxa"/>
            <w:tcBorders>
              <w:bottom w:val="single" w:sz="4" w:space="0" w:color="auto"/>
            </w:tcBorders>
            <w:shd w:val="clear" w:color="auto" w:fill="auto"/>
            <w:vAlign w:val="center"/>
          </w:tcPr>
          <w:p w:rsidR="009C1549" w:rsidRDefault="009C1549" w:rsidP="00161417">
            <w:pPr>
              <w:suppressAutoHyphens w:val="0"/>
              <w:spacing w:line="240" w:lineRule="auto"/>
              <w:jc w:val="left"/>
              <w:rPr>
                <w:rFonts w:eastAsia="Calibri" w:cs="Tahoma"/>
                <w:b/>
                <w:bCs/>
                <w:sz w:val="22"/>
                <w:szCs w:val="20"/>
                <w:lang w:val="el-GR" w:eastAsia="en-US"/>
              </w:rPr>
            </w:pPr>
          </w:p>
        </w:tc>
      </w:tr>
      <w:tr w:rsidR="009C1549" w:rsidRPr="002F0C20" w:rsidTr="005E6BE5">
        <w:tblPrEx>
          <w:tblLook w:val="01E0" w:firstRow="1" w:lastRow="1" w:firstColumn="1" w:lastColumn="1" w:noHBand="0" w:noVBand="0"/>
        </w:tblPrEx>
        <w:trPr>
          <w:trHeight w:val="422"/>
        </w:trPr>
        <w:tc>
          <w:tcPr>
            <w:tcW w:w="6351" w:type="dxa"/>
            <w:gridSpan w:val="4"/>
            <w:tcBorders>
              <w:bottom w:val="single" w:sz="4" w:space="0" w:color="auto"/>
            </w:tcBorders>
            <w:shd w:val="clear" w:color="auto" w:fill="auto"/>
            <w:vAlign w:val="center"/>
          </w:tcPr>
          <w:p w:rsidR="009C1549" w:rsidRPr="009C1549" w:rsidRDefault="009C1549" w:rsidP="00161417">
            <w:pPr>
              <w:suppressAutoHyphens w:val="0"/>
              <w:spacing w:line="240" w:lineRule="auto"/>
              <w:ind w:left="743"/>
              <w:jc w:val="left"/>
              <w:rPr>
                <w:rFonts w:eastAsia="Calibri" w:cs="Tahoma"/>
                <w:b/>
                <w:bCs/>
                <w:sz w:val="22"/>
                <w:szCs w:val="20"/>
                <w:lang w:val="el-GR" w:eastAsia="en-US"/>
              </w:rPr>
            </w:pPr>
            <w:r w:rsidRPr="009C1549">
              <w:rPr>
                <w:rFonts w:eastAsia="Calibri" w:cs="Tahoma"/>
                <w:bCs/>
                <w:sz w:val="22"/>
                <w:szCs w:val="20"/>
                <w:lang w:val="el-GR" w:eastAsia="en-US"/>
              </w:rPr>
              <w:t xml:space="preserve">- </w:t>
            </w:r>
            <w:r>
              <w:rPr>
                <w:rFonts w:eastAsia="Calibri" w:cs="Tahoma"/>
                <w:bCs/>
                <w:sz w:val="22"/>
                <w:szCs w:val="20"/>
                <w:lang w:val="el-GR" w:eastAsia="en-US"/>
              </w:rPr>
              <w:t xml:space="preserve">Άλλο (ειδικότερα </w:t>
            </w:r>
            <w:r w:rsidRPr="002F0C20">
              <w:rPr>
                <w:rFonts w:eastAsia="Calibri" w:cs="Tahoma"/>
                <w:bCs/>
                <w:sz w:val="22"/>
                <w:szCs w:val="20"/>
                <w:lang w:val="el-GR" w:eastAsia="en-US"/>
              </w:rPr>
              <w:t>:</w:t>
            </w:r>
            <w:r>
              <w:rPr>
                <w:rFonts w:eastAsia="Calibri" w:cs="Tahoma"/>
                <w:bCs/>
                <w:sz w:val="22"/>
                <w:szCs w:val="20"/>
                <w:lang w:val="el-GR" w:eastAsia="en-US"/>
              </w:rPr>
              <w:t xml:space="preserve"> ………………………………………….)</w:t>
            </w:r>
          </w:p>
        </w:tc>
        <w:tc>
          <w:tcPr>
            <w:tcW w:w="3490" w:type="dxa"/>
            <w:tcBorders>
              <w:bottom w:val="single" w:sz="4" w:space="0" w:color="auto"/>
            </w:tcBorders>
            <w:shd w:val="clear" w:color="auto" w:fill="auto"/>
            <w:vAlign w:val="center"/>
          </w:tcPr>
          <w:p w:rsidR="009C1549" w:rsidRDefault="009C1549" w:rsidP="00161417">
            <w:pPr>
              <w:suppressAutoHyphens w:val="0"/>
              <w:spacing w:line="240" w:lineRule="auto"/>
              <w:jc w:val="left"/>
              <w:rPr>
                <w:rFonts w:eastAsia="Calibri" w:cs="Tahoma"/>
                <w:b/>
                <w:bCs/>
                <w:sz w:val="22"/>
                <w:szCs w:val="20"/>
                <w:lang w:val="el-GR" w:eastAsia="en-US"/>
              </w:rPr>
            </w:pPr>
          </w:p>
        </w:tc>
      </w:tr>
      <w:tr w:rsidR="009C1549" w:rsidRPr="002D2954" w:rsidTr="005E6BE5">
        <w:tblPrEx>
          <w:tblLook w:val="01E0" w:firstRow="1" w:lastRow="1" w:firstColumn="1" w:lastColumn="1" w:noHBand="0" w:noVBand="0"/>
        </w:tblPrEx>
        <w:trPr>
          <w:trHeight w:val="399"/>
        </w:trPr>
        <w:tc>
          <w:tcPr>
            <w:tcW w:w="6351" w:type="dxa"/>
            <w:gridSpan w:val="4"/>
            <w:tcBorders>
              <w:bottom w:val="single" w:sz="4" w:space="0" w:color="auto"/>
            </w:tcBorders>
            <w:shd w:val="clear" w:color="auto" w:fill="auto"/>
            <w:vAlign w:val="center"/>
          </w:tcPr>
          <w:p w:rsidR="009C1549" w:rsidRDefault="009C1549" w:rsidP="00161417">
            <w:pPr>
              <w:suppressAutoHyphens w:val="0"/>
              <w:spacing w:line="240" w:lineRule="auto"/>
              <w:jc w:val="left"/>
              <w:rPr>
                <w:rFonts w:eastAsia="Calibri" w:cs="Tahoma"/>
                <w:b/>
                <w:bCs/>
                <w:sz w:val="22"/>
                <w:szCs w:val="20"/>
                <w:lang w:val="el-GR" w:eastAsia="en-US"/>
              </w:rPr>
            </w:pPr>
            <w:r>
              <w:rPr>
                <w:rFonts w:eastAsia="Calibri" w:cs="Tahoma"/>
                <w:b/>
                <w:bCs/>
                <w:sz w:val="22"/>
                <w:szCs w:val="20"/>
                <w:lang w:val="el-GR" w:eastAsia="en-US"/>
              </w:rPr>
              <w:t xml:space="preserve">Εξασφάλιση μέρους των απαιτούμενων γνωμοδοτήσεων </w:t>
            </w:r>
            <w:r w:rsidR="00161417">
              <w:rPr>
                <w:rFonts w:eastAsia="Calibri" w:cs="Tahoma"/>
                <w:b/>
                <w:bCs/>
                <w:sz w:val="22"/>
                <w:szCs w:val="20"/>
                <w:lang w:val="el-GR" w:eastAsia="en-US"/>
              </w:rPr>
              <w:t>/ εγκρίσεων / αδειών.</w:t>
            </w:r>
            <w:r w:rsidR="002F0C20">
              <w:rPr>
                <w:rFonts w:eastAsia="Calibri" w:cs="Tahoma"/>
                <w:b/>
                <w:bCs/>
                <w:sz w:val="22"/>
                <w:szCs w:val="20"/>
                <w:lang w:val="el-GR" w:eastAsia="en-US"/>
              </w:rPr>
              <w:t xml:space="preserve"> Ενδεικτικά αναφέρονται τα κάτωθι </w:t>
            </w:r>
            <w:r w:rsidR="002F0C20">
              <w:rPr>
                <w:rFonts w:eastAsia="Calibri" w:cs="Tahoma"/>
                <w:b/>
                <w:bCs/>
                <w:sz w:val="22"/>
                <w:szCs w:val="20"/>
                <w:lang w:val="en-US" w:eastAsia="en-US"/>
              </w:rPr>
              <w:t>:</w:t>
            </w:r>
          </w:p>
        </w:tc>
        <w:tc>
          <w:tcPr>
            <w:tcW w:w="3490" w:type="dxa"/>
            <w:tcBorders>
              <w:bottom w:val="single" w:sz="4" w:space="0" w:color="auto"/>
            </w:tcBorders>
            <w:shd w:val="clear" w:color="auto" w:fill="auto"/>
            <w:vAlign w:val="center"/>
          </w:tcPr>
          <w:p w:rsidR="009C1549" w:rsidRDefault="009C1549" w:rsidP="00161417">
            <w:pPr>
              <w:suppressAutoHyphens w:val="0"/>
              <w:spacing w:line="240" w:lineRule="auto"/>
              <w:jc w:val="left"/>
              <w:rPr>
                <w:rFonts w:eastAsia="Calibri" w:cs="Tahoma"/>
                <w:b/>
                <w:bCs/>
                <w:sz w:val="22"/>
                <w:szCs w:val="20"/>
                <w:lang w:val="el-GR" w:eastAsia="en-US"/>
              </w:rPr>
            </w:pPr>
          </w:p>
        </w:tc>
      </w:tr>
      <w:tr w:rsidR="009C1549" w:rsidRPr="006E503E" w:rsidTr="005E6BE5">
        <w:tblPrEx>
          <w:tblLook w:val="01E0" w:firstRow="1" w:lastRow="1" w:firstColumn="1" w:lastColumn="1" w:noHBand="0" w:noVBand="0"/>
        </w:tblPrEx>
        <w:trPr>
          <w:trHeight w:val="435"/>
        </w:trPr>
        <w:tc>
          <w:tcPr>
            <w:tcW w:w="6351" w:type="dxa"/>
            <w:gridSpan w:val="4"/>
            <w:tcBorders>
              <w:bottom w:val="single" w:sz="4" w:space="0" w:color="auto"/>
            </w:tcBorders>
            <w:shd w:val="clear" w:color="auto" w:fill="auto"/>
            <w:vAlign w:val="center"/>
          </w:tcPr>
          <w:p w:rsidR="009C1549" w:rsidRPr="009C1549" w:rsidRDefault="009C1549" w:rsidP="00161417">
            <w:pPr>
              <w:suppressAutoHyphens w:val="0"/>
              <w:spacing w:line="240" w:lineRule="auto"/>
              <w:ind w:left="744"/>
              <w:jc w:val="left"/>
              <w:rPr>
                <w:rFonts w:eastAsia="Calibri" w:cs="Tahoma"/>
                <w:bCs/>
                <w:sz w:val="22"/>
                <w:szCs w:val="20"/>
                <w:lang w:val="el-GR" w:eastAsia="en-US"/>
              </w:rPr>
            </w:pPr>
            <w:r w:rsidRPr="009C1549">
              <w:rPr>
                <w:rFonts w:eastAsia="Calibri" w:cs="Tahoma"/>
                <w:bCs/>
                <w:sz w:val="22"/>
                <w:szCs w:val="20"/>
                <w:lang w:val="el-GR" w:eastAsia="en-US"/>
              </w:rPr>
              <w:t xml:space="preserve">- </w:t>
            </w:r>
            <w:r w:rsidR="00161417">
              <w:rPr>
                <w:rFonts w:eastAsia="Calibri" w:cs="Tahoma"/>
                <w:bCs/>
                <w:sz w:val="22"/>
                <w:szCs w:val="20"/>
                <w:lang w:val="el-GR" w:eastAsia="en-US"/>
              </w:rPr>
              <w:t>Προέγκριση συναρμόδιων Υπηρεσιών (</w:t>
            </w:r>
            <w:r w:rsidR="00161417" w:rsidRPr="009C1549">
              <w:rPr>
                <w:rFonts w:eastAsia="Calibri" w:cs="Tahoma"/>
                <w:bCs/>
                <w:sz w:val="22"/>
                <w:szCs w:val="20"/>
                <w:lang w:val="el-GR" w:eastAsia="en-US"/>
              </w:rPr>
              <w:t>Δ/</w:t>
            </w:r>
            <w:proofErr w:type="spellStart"/>
            <w:r w:rsidR="00161417" w:rsidRPr="009C1549">
              <w:rPr>
                <w:rFonts w:eastAsia="Calibri" w:cs="Tahoma"/>
                <w:bCs/>
                <w:sz w:val="22"/>
                <w:szCs w:val="20"/>
                <w:lang w:val="el-GR" w:eastAsia="en-US"/>
              </w:rPr>
              <w:t>νσ</w:t>
            </w:r>
            <w:proofErr w:type="spellEnd"/>
            <w:r w:rsidR="00161417" w:rsidRPr="009C1549">
              <w:rPr>
                <w:rFonts w:eastAsia="Calibri" w:cs="Tahoma"/>
                <w:bCs/>
                <w:sz w:val="22"/>
                <w:szCs w:val="20"/>
                <w:lang w:val="el-GR" w:eastAsia="en-US"/>
              </w:rPr>
              <w:t>η Ανάπτυξης</w:t>
            </w:r>
            <w:r w:rsidR="00161417">
              <w:rPr>
                <w:rFonts w:eastAsia="Calibri" w:cs="Tahoma"/>
                <w:bCs/>
                <w:sz w:val="22"/>
                <w:szCs w:val="20"/>
                <w:lang w:val="el-GR" w:eastAsia="en-US"/>
              </w:rPr>
              <w:t xml:space="preserve"> κ.λπ.)</w:t>
            </w:r>
          </w:p>
        </w:tc>
        <w:tc>
          <w:tcPr>
            <w:tcW w:w="3490" w:type="dxa"/>
            <w:tcBorders>
              <w:bottom w:val="single" w:sz="4" w:space="0" w:color="auto"/>
            </w:tcBorders>
            <w:shd w:val="clear" w:color="auto" w:fill="auto"/>
            <w:vAlign w:val="center"/>
          </w:tcPr>
          <w:p w:rsidR="009C1549" w:rsidRDefault="009C1549" w:rsidP="00161417">
            <w:pPr>
              <w:suppressAutoHyphens w:val="0"/>
              <w:spacing w:line="240" w:lineRule="auto"/>
              <w:jc w:val="left"/>
              <w:rPr>
                <w:rFonts w:eastAsia="Calibri" w:cs="Tahoma"/>
                <w:b/>
                <w:bCs/>
                <w:sz w:val="22"/>
                <w:szCs w:val="20"/>
                <w:lang w:val="el-GR" w:eastAsia="en-US"/>
              </w:rPr>
            </w:pPr>
          </w:p>
        </w:tc>
      </w:tr>
      <w:tr w:rsidR="009C1549" w:rsidRPr="006E503E" w:rsidTr="005E6BE5">
        <w:tblPrEx>
          <w:tblLook w:val="01E0" w:firstRow="1" w:lastRow="1" w:firstColumn="1" w:lastColumn="1" w:noHBand="0" w:noVBand="0"/>
        </w:tblPrEx>
        <w:trPr>
          <w:trHeight w:val="410"/>
        </w:trPr>
        <w:tc>
          <w:tcPr>
            <w:tcW w:w="6351" w:type="dxa"/>
            <w:gridSpan w:val="4"/>
            <w:tcBorders>
              <w:bottom w:val="single" w:sz="4" w:space="0" w:color="auto"/>
            </w:tcBorders>
            <w:shd w:val="clear" w:color="auto" w:fill="auto"/>
            <w:vAlign w:val="center"/>
          </w:tcPr>
          <w:p w:rsidR="009C1549" w:rsidRPr="009C1549" w:rsidRDefault="00161417" w:rsidP="00161417">
            <w:pPr>
              <w:suppressAutoHyphens w:val="0"/>
              <w:spacing w:line="240" w:lineRule="auto"/>
              <w:ind w:left="744"/>
              <w:jc w:val="left"/>
              <w:rPr>
                <w:rFonts w:eastAsia="Calibri" w:cs="Tahoma"/>
                <w:b/>
                <w:bCs/>
                <w:sz w:val="22"/>
                <w:szCs w:val="20"/>
                <w:lang w:val="el-GR" w:eastAsia="en-US"/>
              </w:rPr>
            </w:pPr>
            <w:r>
              <w:rPr>
                <w:rFonts w:eastAsia="Calibri" w:cs="Tahoma"/>
                <w:b/>
                <w:bCs/>
                <w:sz w:val="22"/>
                <w:szCs w:val="20"/>
                <w:lang w:val="el-GR" w:eastAsia="en-US"/>
              </w:rPr>
              <w:t xml:space="preserve">- </w:t>
            </w:r>
            <w:r w:rsidRPr="00161417">
              <w:rPr>
                <w:rFonts w:eastAsia="Calibri" w:cs="Tahoma"/>
                <w:bCs/>
                <w:sz w:val="22"/>
                <w:szCs w:val="20"/>
                <w:lang w:val="el-GR" w:eastAsia="en-US"/>
              </w:rPr>
              <w:t>Προέγκριση Οικ. Άδειας</w:t>
            </w:r>
            <w:r>
              <w:rPr>
                <w:rFonts w:eastAsia="Calibri" w:cs="Tahoma"/>
                <w:bCs/>
                <w:sz w:val="22"/>
                <w:szCs w:val="20"/>
                <w:lang w:val="el-GR" w:eastAsia="en-US"/>
              </w:rPr>
              <w:t xml:space="preserve"> (Άρ.35, Ν.4495/17)</w:t>
            </w:r>
          </w:p>
        </w:tc>
        <w:tc>
          <w:tcPr>
            <w:tcW w:w="3490" w:type="dxa"/>
            <w:tcBorders>
              <w:bottom w:val="single" w:sz="4" w:space="0" w:color="auto"/>
            </w:tcBorders>
            <w:shd w:val="clear" w:color="auto" w:fill="auto"/>
            <w:vAlign w:val="center"/>
          </w:tcPr>
          <w:p w:rsidR="009C1549" w:rsidRDefault="009C1549" w:rsidP="00161417">
            <w:pPr>
              <w:suppressAutoHyphens w:val="0"/>
              <w:spacing w:line="240" w:lineRule="auto"/>
              <w:jc w:val="left"/>
              <w:rPr>
                <w:rFonts w:eastAsia="Calibri" w:cs="Tahoma"/>
                <w:b/>
                <w:bCs/>
                <w:sz w:val="22"/>
                <w:szCs w:val="20"/>
                <w:lang w:val="el-GR" w:eastAsia="en-US"/>
              </w:rPr>
            </w:pPr>
          </w:p>
        </w:tc>
      </w:tr>
      <w:tr w:rsidR="009C1549" w:rsidRPr="006E503E" w:rsidTr="005E6BE5">
        <w:tblPrEx>
          <w:tblLook w:val="01E0" w:firstRow="1" w:lastRow="1" w:firstColumn="1" w:lastColumn="1" w:noHBand="0" w:noVBand="0"/>
        </w:tblPrEx>
        <w:trPr>
          <w:trHeight w:val="429"/>
        </w:trPr>
        <w:tc>
          <w:tcPr>
            <w:tcW w:w="6351" w:type="dxa"/>
            <w:gridSpan w:val="4"/>
            <w:tcBorders>
              <w:bottom w:val="single" w:sz="4" w:space="0" w:color="auto"/>
            </w:tcBorders>
            <w:shd w:val="clear" w:color="auto" w:fill="auto"/>
            <w:vAlign w:val="center"/>
          </w:tcPr>
          <w:p w:rsidR="009C1549" w:rsidRPr="00161417" w:rsidRDefault="00161417" w:rsidP="00161417">
            <w:pPr>
              <w:suppressAutoHyphens w:val="0"/>
              <w:spacing w:line="240" w:lineRule="auto"/>
              <w:ind w:left="744"/>
              <w:jc w:val="left"/>
              <w:rPr>
                <w:rFonts w:eastAsia="Calibri" w:cs="Tahoma"/>
                <w:bCs/>
                <w:sz w:val="22"/>
                <w:szCs w:val="20"/>
                <w:lang w:val="el-GR" w:eastAsia="en-US"/>
              </w:rPr>
            </w:pPr>
            <w:r w:rsidRPr="00161417">
              <w:rPr>
                <w:rFonts w:eastAsia="Calibri" w:cs="Tahoma"/>
                <w:bCs/>
                <w:sz w:val="22"/>
                <w:szCs w:val="20"/>
                <w:lang w:val="el-GR" w:eastAsia="en-US"/>
              </w:rPr>
              <w:t>- Έγκριση Άδειας Δόμησης (για όσο ισχύει)</w:t>
            </w:r>
          </w:p>
        </w:tc>
        <w:tc>
          <w:tcPr>
            <w:tcW w:w="3490" w:type="dxa"/>
            <w:tcBorders>
              <w:bottom w:val="single" w:sz="4" w:space="0" w:color="auto"/>
            </w:tcBorders>
            <w:shd w:val="clear" w:color="auto" w:fill="auto"/>
            <w:vAlign w:val="center"/>
          </w:tcPr>
          <w:p w:rsidR="009C1549" w:rsidRDefault="009C1549" w:rsidP="00161417">
            <w:pPr>
              <w:suppressAutoHyphens w:val="0"/>
              <w:spacing w:line="240" w:lineRule="auto"/>
              <w:jc w:val="left"/>
              <w:rPr>
                <w:rFonts w:eastAsia="Calibri" w:cs="Tahoma"/>
                <w:b/>
                <w:bCs/>
                <w:sz w:val="22"/>
                <w:szCs w:val="20"/>
                <w:lang w:val="el-GR" w:eastAsia="en-US"/>
              </w:rPr>
            </w:pPr>
          </w:p>
        </w:tc>
      </w:tr>
      <w:tr w:rsidR="009C1549" w:rsidRPr="002D7BBD" w:rsidTr="005E6BE5">
        <w:tblPrEx>
          <w:tblLook w:val="01E0" w:firstRow="1" w:lastRow="1" w:firstColumn="1" w:lastColumn="1" w:noHBand="0" w:noVBand="0"/>
        </w:tblPrEx>
        <w:trPr>
          <w:trHeight w:val="432"/>
        </w:trPr>
        <w:tc>
          <w:tcPr>
            <w:tcW w:w="6351" w:type="dxa"/>
            <w:gridSpan w:val="4"/>
            <w:tcBorders>
              <w:bottom w:val="single" w:sz="4" w:space="0" w:color="auto"/>
            </w:tcBorders>
            <w:shd w:val="clear" w:color="auto" w:fill="auto"/>
            <w:vAlign w:val="center"/>
          </w:tcPr>
          <w:p w:rsidR="009C1549" w:rsidRDefault="00161417" w:rsidP="00161417">
            <w:pPr>
              <w:suppressAutoHyphens w:val="0"/>
              <w:spacing w:line="240" w:lineRule="auto"/>
              <w:ind w:left="744"/>
              <w:jc w:val="left"/>
              <w:rPr>
                <w:rFonts w:eastAsia="Calibri" w:cs="Tahoma"/>
                <w:b/>
                <w:bCs/>
                <w:sz w:val="22"/>
                <w:szCs w:val="20"/>
                <w:lang w:val="el-GR" w:eastAsia="en-US"/>
              </w:rPr>
            </w:pPr>
            <w:r>
              <w:rPr>
                <w:rFonts w:eastAsia="Calibri" w:cs="Tahoma"/>
                <w:b/>
                <w:bCs/>
                <w:sz w:val="22"/>
                <w:szCs w:val="20"/>
                <w:lang w:val="el-GR" w:eastAsia="en-US"/>
              </w:rPr>
              <w:t xml:space="preserve">- </w:t>
            </w:r>
            <w:r w:rsidRPr="00161417">
              <w:rPr>
                <w:rFonts w:eastAsia="Calibri" w:cs="Tahoma"/>
                <w:bCs/>
                <w:sz w:val="22"/>
                <w:szCs w:val="20"/>
                <w:lang w:val="el-GR" w:eastAsia="en-US"/>
              </w:rPr>
              <w:t>Γνωστοποίηση εκτέλεσης πρόσθετων εργασιών</w:t>
            </w:r>
          </w:p>
        </w:tc>
        <w:tc>
          <w:tcPr>
            <w:tcW w:w="3490" w:type="dxa"/>
            <w:tcBorders>
              <w:bottom w:val="single" w:sz="4" w:space="0" w:color="auto"/>
            </w:tcBorders>
            <w:shd w:val="clear" w:color="auto" w:fill="auto"/>
            <w:vAlign w:val="center"/>
          </w:tcPr>
          <w:p w:rsidR="009C1549" w:rsidRDefault="009C1549" w:rsidP="00161417">
            <w:pPr>
              <w:suppressAutoHyphens w:val="0"/>
              <w:spacing w:line="240" w:lineRule="auto"/>
              <w:jc w:val="left"/>
              <w:rPr>
                <w:rFonts w:eastAsia="Calibri" w:cs="Tahoma"/>
                <w:b/>
                <w:bCs/>
                <w:sz w:val="22"/>
                <w:szCs w:val="20"/>
                <w:lang w:val="el-GR" w:eastAsia="en-US"/>
              </w:rPr>
            </w:pPr>
          </w:p>
        </w:tc>
      </w:tr>
      <w:tr w:rsidR="00161417" w:rsidRPr="002D7BBD" w:rsidTr="005E6BE5">
        <w:tblPrEx>
          <w:tblLook w:val="01E0" w:firstRow="1" w:lastRow="1" w:firstColumn="1" w:lastColumn="1" w:noHBand="0" w:noVBand="0"/>
        </w:tblPrEx>
        <w:trPr>
          <w:trHeight w:val="411"/>
        </w:trPr>
        <w:tc>
          <w:tcPr>
            <w:tcW w:w="6351" w:type="dxa"/>
            <w:gridSpan w:val="4"/>
            <w:tcBorders>
              <w:bottom w:val="single" w:sz="4" w:space="0" w:color="auto"/>
            </w:tcBorders>
            <w:shd w:val="clear" w:color="auto" w:fill="auto"/>
            <w:vAlign w:val="center"/>
          </w:tcPr>
          <w:p w:rsidR="00161417" w:rsidRDefault="00161417" w:rsidP="00161417">
            <w:pPr>
              <w:suppressAutoHyphens w:val="0"/>
              <w:spacing w:line="240" w:lineRule="auto"/>
              <w:ind w:left="744"/>
              <w:jc w:val="left"/>
              <w:rPr>
                <w:rFonts w:eastAsia="Calibri" w:cs="Tahoma"/>
                <w:b/>
                <w:bCs/>
                <w:sz w:val="22"/>
                <w:szCs w:val="20"/>
                <w:lang w:val="el-GR" w:eastAsia="en-US"/>
              </w:rPr>
            </w:pPr>
            <w:r w:rsidRPr="009C1549">
              <w:rPr>
                <w:rFonts w:eastAsia="Calibri" w:cs="Tahoma"/>
                <w:bCs/>
                <w:sz w:val="22"/>
                <w:szCs w:val="20"/>
                <w:lang w:val="el-GR" w:eastAsia="en-US"/>
              </w:rPr>
              <w:t xml:space="preserve">- </w:t>
            </w:r>
            <w:r>
              <w:rPr>
                <w:rFonts w:eastAsia="Calibri" w:cs="Tahoma"/>
                <w:bCs/>
                <w:sz w:val="22"/>
                <w:szCs w:val="20"/>
                <w:lang w:val="el-GR" w:eastAsia="en-US"/>
              </w:rPr>
              <w:t xml:space="preserve">Άλλο (ειδικότερα </w:t>
            </w:r>
            <w:r w:rsidRPr="00161417">
              <w:rPr>
                <w:rFonts w:eastAsia="Calibri" w:cs="Tahoma"/>
                <w:bCs/>
                <w:sz w:val="22"/>
                <w:szCs w:val="20"/>
                <w:lang w:val="el-GR" w:eastAsia="en-US"/>
              </w:rPr>
              <w:t>:</w:t>
            </w:r>
            <w:r>
              <w:rPr>
                <w:rFonts w:eastAsia="Calibri" w:cs="Tahoma"/>
                <w:bCs/>
                <w:sz w:val="22"/>
                <w:szCs w:val="20"/>
                <w:lang w:val="el-GR" w:eastAsia="en-US"/>
              </w:rPr>
              <w:t xml:space="preserve"> ………………………………………….)</w:t>
            </w:r>
          </w:p>
        </w:tc>
        <w:tc>
          <w:tcPr>
            <w:tcW w:w="3490" w:type="dxa"/>
            <w:tcBorders>
              <w:bottom w:val="single" w:sz="4" w:space="0" w:color="auto"/>
            </w:tcBorders>
            <w:shd w:val="clear" w:color="auto" w:fill="auto"/>
            <w:vAlign w:val="center"/>
          </w:tcPr>
          <w:p w:rsidR="00161417" w:rsidRDefault="00161417" w:rsidP="00161417">
            <w:pPr>
              <w:suppressAutoHyphens w:val="0"/>
              <w:spacing w:line="240" w:lineRule="auto"/>
              <w:jc w:val="left"/>
              <w:rPr>
                <w:rFonts w:eastAsia="Calibri" w:cs="Tahoma"/>
                <w:b/>
                <w:bCs/>
                <w:sz w:val="22"/>
                <w:szCs w:val="20"/>
                <w:lang w:val="el-GR" w:eastAsia="en-US"/>
              </w:rPr>
            </w:pPr>
          </w:p>
        </w:tc>
      </w:tr>
      <w:tr w:rsidR="00161417" w:rsidRPr="002D2954" w:rsidTr="005E6BE5">
        <w:tblPrEx>
          <w:tblLook w:val="01E0" w:firstRow="1" w:lastRow="1" w:firstColumn="1" w:lastColumn="1" w:noHBand="0" w:noVBand="0"/>
        </w:tblPrEx>
        <w:trPr>
          <w:trHeight w:val="594"/>
        </w:trPr>
        <w:tc>
          <w:tcPr>
            <w:tcW w:w="6351" w:type="dxa"/>
            <w:gridSpan w:val="4"/>
            <w:tcBorders>
              <w:bottom w:val="single" w:sz="4" w:space="0" w:color="auto"/>
            </w:tcBorders>
            <w:shd w:val="clear" w:color="auto" w:fill="auto"/>
            <w:vAlign w:val="center"/>
          </w:tcPr>
          <w:p w:rsidR="00161417" w:rsidRDefault="00161417" w:rsidP="00161417">
            <w:pPr>
              <w:suppressAutoHyphens w:val="0"/>
              <w:spacing w:line="240" w:lineRule="auto"/>
              <w:jc w:val="left"/>
              <w:rPr>
                <w:rFonts w:eastAsia="Calibri" w:cs="Tahoma"/>
                <w:b/>
                <w:bCs/>
                <w:sz w:val="22"/>
                <w:szCs w:val="20"/>
                <w:lang w:val="el-GR" w:eastAsia="en-US"/>
              </w:rPr>
            </w:pPr>
            <w:r>
              <w:rPr>
                <w:rFonts w:eastAsia="Calibri" w:cs="Tahoma"/>
                <w:b/>
                <w:bCs/>
                <w:sz w:val="22"/>
                <w:szCs w:val="20"/>
                <w:lang w:val="el-GR" w:eastAsia="en-US"/>
              </w:rPr>
              <w:t>Εξασφάλιση του συνόλου των απαιτούμενων γνωμοδοτήσεων / εγκρίσεων / αδειών.</w:t>
            </w:r>
            <w:r w:rsidR="002F0C20">
              <w:rPr>
                <w:rFonts w:eastAsia="Calibri" w:cs="Tahoma"/>
                <w:b/>
                <w:bCs/>
                <w:sz w:val="22"/>
                <w:szCs w:val="20"/>
                <w:lang w:val="el-GR" w:eastAsia="en-US"/>
              </w:rPr>
              <w:t xml:space="preserve"> Ενδεικτικά αναφέρονται τα κάτωθι </w:t>
            </w:r>
            <w:r w:rsidR="002F0C20">
              <w:rPr>
                <w:rFonts w:eastAsia="Calibri" w:cs="Tahoma"/>
                <w:b/>
                <w:bCs/>
                <w:sz w:val="22"/>
                <w:szCs w:val="20"/>
                <w:lang w:val="en-US" w:eastAsia="en-US"/>
              </w:rPr>
              <w:t>:</w:t>
            </w:r>
          </w:p>
        </w:tc>
        <w:tc>
          <w:tcPr>
            <w:tcW w:w="3490" w:type="dxa"/>
            <w:tcBorders>
              <w:bottom w:val="single" w:sz="4" w:space="0" w:color="auto"/>
            </w:tcBorders>
            <w:shd w:val="clear" w:color="auto" w:fill="auto"/>
            <w:vAlign w:val="center"/>
          </w:tcPr>
          <w:p w:rsidR="00161417" w:rsidRDefault="00161417" w:rsidP="00161417">
            <w:pPr>
              <w:suppressAutoHyphens w:val="0"/>
              <w:spacing w:line="240" w:lineRule="auto"/>
              <w:jc w:val="left"/>
              <w:rPr>
                <w:rFonts w:eastAsia="Calibri" w:cs="Tahoma"/>
                <w:b/>
                <w:bCs/>
                <w:sz w:val="22"/>
                <w:szCs w:val="20"/>
                <w:lang w:val="el-GR" w:eastAsia="en-US"/>
              </w:rPr>
            </w:pPr>
          </w:p>
        </w:tc>
      </w:tr>
      <w:tr w:rsidR="00161417" w:rsidRPr="002D7BBD" w:rsidTr="005E6BE5">
        <w:tblPrEx>
          <w:tblLook w:val="01E0" w:firstRow="1" w:lastRow="1" w:firstColumn="1" w:lastColumn="1" w:noHBand="0" w:noVBand="0"/>
        </w:tblPrEx>
        <w:trPr>
          <w:trHeight w:val="520"/>
        </w:trPr>
        <w:tc>
          <w:tcPr>
            <w:tcW w:w="6351" w:type="dxa"/>
            <w:gridSpan w:val="4"/>
            <w:tcBorders>
              <w:bottom w:val="single" w:sz="4" w:space="0" w:color="auto"/>
            </w:tcBorders>
            <w:shd w:val="clear" w:color="auto" w:fill="auto"/>
            <w:vAlign w:val="center"/>
          </w:tcPr>
          <w:p w:rsidR="00161417" w:rsidRDefault="00161417" w:rsidP="00161417">
            <w:pPr>
              <w:suppressAutoHyphens w:val="0"/>
              <w:spacing w:line="240" w:lineRule="auto"/>
              <w:ind w:left="744"/>
              <w:jc w:val="left"/>
              <w:rPr>
                <w:rFonts w:eastAsia="Calibri" w:cs="Tahoma"/>
                <w:bCs/>
                <w:sz w:val="22"/>
                <w:szCs w:val="20"/>
                <w:lang w:val="el-GR" w:eastAsia="en-US"/>
              </w:rPr>
            </w:pPr>
            <w:r w:rsidRPr="009C1549">
              <w:rPr>
                <w:rFonts w:eastAsia="Calibri" w:cs="Tahoma"/>
                <w:bCs/>
                <w:sz w:val="22"/>
                <w:szCs w:val="20"/>
                <w:lang w:val="el-GR" w:eastAsia="en-US"/>
              </w:rPr>
              <w:t xml:space="preserve">- </w:t>
            </w:r>
            <w:r>
              <w:rPr>
                <w:rFonts w:eastAsia="Calibri" w:cs="Tahoma"/>
                <w:bCs/>
                <w:sz w:val="22"/>
                <w:szCs w:val="20"/>
                <w:lang w:val="el-GR" w:eastAsia="en-US"/>
              </w:rPr>
              <w:t xml:space="preserve">Όλα τα είδη αδειών του Αρ.28 Ν.4495/17                                </w:t>
            </w:r>
          </w:p>
          <w:p w:rsidR="00161417" w:rsidRPr="009C1549" w:rsidRDefault="00161417" w:rsidP="00161417">
            <w:pPr>
              <w:suppressAutoHyphens w:val="0"/>
              <w:spacing w:line="240" w:lineRule="auto"/>
              <w:ind w:left="744"/>
              <w:jc w:val="left"/>
              <w:rPr>
                <w:rFonts w:eastAsia="Calibri" w:cs="Tahoma"/>
                <w:bCs/>
                <w:sz w:val="22"/>
                <w:szCs w:val="20"/>
                <w:lang w:val="el-GR" w:eastAsia="en-US"/>
              </w:rPr>
            </w:pPr>
            <w:r>
              <w:rPr>
                <w:rFonts w:eastAsia="Calibri" w:cs="Tahoma"/>
                <w:bCs/>
                <w:sz w:val="22"/>
                <w:szCs w:val="20"/>
                <w:lang w:val="el-GR" w:eastAsia="en-US"/>
              </w:rPr>
              <w:t xml:space="preserve">  (όπως ενδεικτικά </w:t>
            </w:r>
            <w:r w:rsidRPr="00161417">
              <w:rPr>
                <w:rFonts w:eastAsia="Calibri" w:cs="Tahoma"/>
                <w:bCs/>
                <w:sz w:val="22"/>
                <w:szCs w:val="20"/>
                <w:lang w:val="el-GR" w:eastAsia="en-US"/>
              </w:rPr>
              <w:t>:</w:t>
            </w:r>
            <w:r>
              <w:rPr>
                <w:rFonts w:eastAsia="Calibri" w:cs="Tahoma"/>
                <w:bCs/>
                <w:sz w:val="22"/>
                <w:szCs w:val="20"/>
                <w:lang w:val="el-GR" w:eastAsia="en-US"/>
              </w:rPr>
              <w:t xml:space="preserve">                                                                       )</w:t>
            </w:r>
          </w:p>
        </w:tc>
        <w:tc>
          <w:tcPr>
            <w:tcW w:w="3490" w:type="dxa"/>
            <w:tcBorders>
              <w:bottom w:val="single" w:sz="4" w:space="0" w:color="auto"/>
            </w:tcBorders>
            <w:shd w:val="clear" w:color="auto" w:fill="auto"/>
            <w:vAlign w:val="center"/>
          </w:tcPr>
          <w:p w:rsidR="00161417" w:rsidRDefault="00161417" w:rsidP="00161417">
            <w:pPr>
              <w:suppressAutoHyphens w:val="0"/>
              <w:spacing w:line="240" w:lineRule="auto"/>
              <w:jc w:val="left"/>
              <w:rPr>
                <w:rFonts w:eastAsia="Calibri" w:cs="Tahoma"/>
                <w:b/>
                <w:bCs/>
                <w:sz w:val="22"/>
                <w:szCs w:val="20"/>
                <w:lang w:val="el-GR" w:eastAsia="en-US"/>
              </w:rPr>
            </w:pPr>
          </w:p>
        </w:tc>
      </w:tr>
      <w:tr w:rsidR="00161417" w:rsidRPr="002D7BBD" w:rsidTr="005E6BE5">
        <w:tblPrEx>
          <w:tblLook w:val="01E0" w:firstRow="1" w:lastRow="1" w:firstColumn="1" w:lastColumn="1" w:noHBand="0" w:noVBand="0"/>
        </w:tblPrEx>
        <w:trPr>
          <w:trHeight w:val="382"/>
        </w:trPr>
        <w:tc>
          <w:tcPr>
            <w:tcW w:w="6351" w:type="dxa"/>
            <w:gridSpan w:val="4"/>
            <w:tcBorders>
              <w:bottom w:val="single" w:sz="4" w:space="0" w:color="auto"/>
            </w:tcBorders>
            <w:shd w:val="clear" w:color="auto" w:fill="auto"/>
            <w:vAlign w:val="center"/>
          </w:tcPr>
          <w:p w:rsidR="00161417" w:rsidRPr="009C1549" w:rsidRDefault="00161417" w:rsidP="00161417">
            <w:pPr>
              <w:suppressAutoHyphens w:val="0"/>
              <w:spacing w:line="240" w:lineRule="auto"/>
              <w:ind w:left="744"/>
              <w:jc w:val="left"/>
              <w:rPr>
                <w:rFonts w:eastAsia="Calibri" w:cs="Tahoma"/>
                <w:b/>
                <w:bCs/>
                <w:sz w:val="22"/>
                <w:szCs w:val="20"/>
                <w:lang w:val="el-GR" w:eastAsia="en-US"/>
              </w:rPr>
            </w:pPr>
            <w:r>
              <w:rPr>
                <w:rFonts w:eastAsia="Calibri" w:cs="Tahoma"/>
                <w:b/>
                <w:bCs/>
                <w:sz w:val="22"/>
                <w:szCs w:val="20"/>
                <w:lang w:val="el-GR" w:eastAsia="en-US"/>
              </w:rPr>
              <w:t xml:space="preserve">- </w:t>
            </w:r>
            <w:r>
              <w:rPr>
                <w:rFonts w:eastAsia="Calibri" w:cs="Tahoma"/>
                <w:bCs/>
                <w:sz w:val="22"/>
                <w:szCs w:val="20"/>
                <w:lang w:val="el-GR" w:eastAsia="en-US"/>
              </w:rPr>
              <w:t>Οικοδομική  Άδεια</w:t>
            </w:r>
          </w:p>
        </w:tc>
        <w:tc>
          <w:tcPr>
            <w:tcW w:w="3490" w:type="dxa"/>
            <w:tcBorders>
              <w:bottom w:val="single" w:sz="4" w:space="0" w:color="auto"/>
            </w:tcBorders>
            <w:shd w:val="clear" w:color="auto" w:fill="auto"/>
            <w:vAlign w:val="center"/>
          </w:tcPr>
          <w:p w:rsidR="00161417" w:rsidRDefault="00161417" w:rsidP="00161417">
            <w:pPr>
              <w:suppressAutoHyphens w:val="0"/>
              <w:spacing w:line="240" w:lineRule="auto"/>
              <w:jc w:val="left"/>
              <w:rPr>
                <w:rFonts w:eastAsia="Calibri" w:cs="Tahoma"/>
                <w:b/>
                <w:bCs/>
                <w:sz w:val="22"/>
                <w:szCs w:val="20"/>
                <w:lang w:val="el-GR" w:eastAsia="en-US"/>
              </w:rPr>
            </w:pPr>
          </w:p>
        </w:tc>
      </w:tr>
      <w:tr w:rsidR="00161417" w:rsidRPr="002D7BBD" w:rsidTr="005E6BE5">
        <w:tblPrEx>
          <w:tblLook w:val="01E0" w:firstRow="1" w:lastRow="1" w:firstColumn="1" w:lastColumn="1" w:noHBand="0" w:noVBand="0"/>
        </w:tblPrEx>
        <w:trPr>
          <w:trHeight w:val="416"/>
        </w:trPr>
        <w:tc>
          <w:tcPr>
            <w:tcW w:w="6351" w:type="dxa"/>
            <w:gridSpan w:val="4"/>
            <w:tcBorders>
              <w:bottom w:val="single" w:sz="4" w:space="0" w:color="auto"/>
            </w:tcBorders>
            <w:shd w:val="clear" w:color="auto" w:fill="auto"/>
            <w:vAlign w:val="center"/>
          </w:tcPr>
          <w:p w:rsidR="00161417" w:rsidRPr="00161417" w:rsidRDefault="00161417" w:rsidP="00161417">
            <w:pPr>
              <w:suppressAutoHyphens w:val="0"/>
              <w:spacing w:line="240" w:lineRule="auto"/>
              <w:ind w:left="744"/>
              <w:jc w:val="left"/>
              <w:rPr>
                <w:rFonts w:eastAsia="Calibri" w:cs="Tahoma"/>
                <w:bCs/>
                <w:sz w:val="22"/>
                <w:szCs w:val="20"/>
                <w:lang w:val="el-GR" w:eastAsia="en-US"/>
              </w:rPr>
            </w:pPr>
            <w:r w:rsidRPr="00161417">
              <w:rPr>
                <w:rFonts w:eastAsia="Calibri" w:cs="Tahoma"/>
                <w:bCs/>
                <w:sz w:val="22"/>
                <w:szCs w:val="20"/>
                <w:lang w:val="el-GR" w:eastAsia="en-US"/>
              </w:rPr>
              <w:t xml:space="preserve">- Έγκριση </w:t>
            </w:r>
            <w:r>
              <w:rPr>
                <w:rFonts w:eastAsia="Calibri" w:cs="Tahoma"/>
                <w:bCs/>
                <w:sz w:val="22"/>
                <w:szCs w:val="20"/>
                <w:lang w:val="el-GR" w:eastAsia="en-US"/>
              </w:rPr>
              <w:t>Εργασιών Μικρής Κλίμακας</w:t>
            </w:r>
          </w:p>
        </w:tc>
        <w:tc>
          <w:tcPr>
            <w:tcW w:w="3490" w:type="dxa"/>
            <w:tcBorders>
              <w:bottom w:val="single" w:sz="4" w:space="0" w:color="auto"/>
            </w:tcBorders>
            <w:shd w:val="clear" w:color="auto" w:fill="auto"/>
            <w:vAlign w:val="center"/>
          </w:tcPr>
          <w:p w:rsidR="00161417" w:rsidRDefault="00161417" w:rsidP="00161417">
            <w:pPr>
              <w:suppressAutoHyphens w:val="0"/>
              <w:spacing w:line="240" w:lineRule="auto"/>
              <w:jc w:val="left"/>
              <w:rPr>
                <w:rFonts w:eastAsia="Calibri" w:cs="Tahoma"/>
                <w:b/>
                <w:bCs/>
                <w:sz w:val="22"/>
                <w:szCs w:val="20"/>
                <w:lang w:val="el-GR" w:eastAsia="en-US"/>
              </w:rPr>
            </w:pPr>
          </w:p>
        </w:tc>
      </w:tr>
      <w:tr w:rsidR="00161417" w:rsidRPr="002D7BBD" w:rsidTr="005E6BE5">
        <w:tblPrEx>
          <w:tblLook w:val="01E0" w:firstRow="1" w:lastRow="1" w:firstColumn="1" w:lastColumn="1" w:noHBand="0" w:noVBand="0"/>
        </w:tblPrEx>
        <w:trPr>
          <w:trHeight w:val="423"/>
        </w:trPr>
        <w:tc>
          <w:tcPr>
            <w:tcW w:w="6351" w:type="dxa"/>
            <w:gridSpan w:val="4"/>
            <w:tcBorders>
              <w:bottom w:val="single" w:sz="4" w:space="0" w:color="auto"/>
            </w:tcBorders>
            <w:shd w:val="clear" w:color="auto" w:fill="auto"/>
            <w:vAlign w:val="center"/>
          </w:tcPr>
          <w:p w:rsidR="00161417" w:rsidRDefault="00161417" w:rsidP="00161417">
            <w:pPr>
              <w:suppressAutoHyphens w:val="0"/>
              <w:spacing w:line="240" w:lineRule="auto"/>
              <w:ind w:left="744"/>
              <w:jc w:val="left"/>
              <w:rPr>
                <w:rFonts w:eastAsia="Calibri" w:cs="Tahoma"/>
                <w:b/>
                <w:bCs/>
                <w:sz w:val="22"/>
                <w:szCs w:val="20"/>
                <w:lang w:val="el-GR" w:eastAsia="en-US"/>
              </w:rPr>
            </w:pPr>
            <w:r>
              <w:rPr>
                <w:rFonts w:eastAsia="Calibri" w:cs="Tahoma"/>
                <w:b/>
                <w:bCs/>
                <w:sz w:val="22"/>
                <w:szCs w:val="20"/>
                <w:lang w:val="el-GR" w:eastAsia="en-US"/>
              </w:rPr>
              <w:t xml:space="preserve">- </w:t>
            </w:r>
            <w:r>
              <w:rPr>
                <w:rFonts w:eastAsia="Calibri" w:cs="Tahoma"/>
                <w:bCs/>
                <w:sz w:val="22"/>
                <w:szCs w:val="20"/>
                <w:lang w:val="el-GR" w:eastAsia="en-US"/>
              </w:rPr>
              <w:t>Άδεια Αναθεώρησης</w:t>
            </w:r>
          </w:p>
        </w:tc>
        <w:tc>
          <w:tcPr>
            <w:tcW w:w="3490" w:type="dxa"/>
            <w:tcBorders>
              <w:bottom w:val="single" w:sz="4" w:space="0" w:color="auto"/>
            </w:tcBorders>
            <w:shd w:val="clear" w:color="auto" w:fill="auto"/>
            <w:vAlign w:val="center"/>
          </w:tcPr>
          <w:p w:rsidR="00161417" w:rsidRDefault="00161417" w:rsidP="00161417">
            <w:pPr>
              <w:suppressAutoHyphens w:val="0"/>
              <w:spacing w:line="240" w:lineRule="auto"/>
              <w:jc w:val="left"/>
              <w:rPr>
                <w:rFonts w:eastAsia="Calibri" w:cs="Tahoma"/>
                <w:b/>
                <w:bCs/>
                <w:sz w:val="22"/>
                <w:szCs w:val="20"/>
                <w:lang w:val="el-GR" w:eastAsia="en-US"/>
              </w:rPr>
            </w:pPr>
          </w:p>
        </w:tc>
      </w:tr>
      <w:tr w:rsidR="00161417" w:rsidRPr="002D7BBD" w:rsidTr="005E6BE5">
        <w:tblPrEx>
          <w:tblLook w:val="01E0" w:firstRow="1" w:lastRow="1" w:firstColumn="1" w:lastColumn="1" w:noHBand="0" w:noVBand="0"/>
        </w:tblPrEx>
        <w:trPr>
          <w:trHeight w:val="413"/>
        </w:trPr>
        <w:tc>
          <w:tcPr>
            <w:tcW w:w="6351" w:type="dxa"/>
            <w:gridSpan w:val="4"/>
            <w:tcBorders>
              <w:bottom w:val="single" w:sz="4" w:space="0" w:color="auto"/>
            </w:tcBorders>
            <w:shd w:val="clear" w:color="auto" w:fill="auto"/>
            <w:vAlign w:val="center"/>
          </w:tcPr>
          <w:p w:rsidR="00161417" w:rsidRDefault="00161417" w:rsidP="00161417">
            <w:pPr>
              <w:suppressAutoHyphens w:val="0"/>
              <w:spacing w:line="240" w:lineRule="auto"/>
              <w:ind w:left="744"/>
              <w:jc w:val="left"/>
              <w:rPr>
                <w:rFonts w:eastAsia="Calibri" w:cs="Tahoma"/>
                <w:b/>
                <w:bCs/>
                <w:sz w:val="22"/>
                <w:szCs w:val="20"/>
                <w:lang w:val="el-GR" w:eastAsia="en-US"/>
              </w:rPr>
            </w:pPr>
            <w:r w:rsidRPr="009C1549">
              <w:rPr>
                <w:rFonts w:eastAsia="Calibri" w:cs="Tahoma"/>
                <w:bCs/>
                <w:sz w:val="22"/>
                <w:szCs w:val="20"/>
                <w:lang w:val="el-GR" w:eastAsia="en-US"/>
              </w:rPr>
              <w:t xml:space="preserve">- </w:t>
            </w:r>
            <w:r>
              <w:rPr>
                <w:rFonts w:eastAsia="Calibri" w:cs="Tahoma"/>
                <w:bCs/>
                <w:sz w:val="22"/>
                <w:szCs w:val="20"/>
                <w:lang w:val="el-GR" w:eastAsia="en-US"/>
              </w:rPr>
              <w:t>Ενημέρωση φακέλου Οικοδομικής Άδειας</w:t>
            </w:r>
          </w:p>
        </w:tc>
        <w:tc>
          <w:tcPr>
            <w:tcW w:w="3490" w:type="dxa"/>
            <w:tcBorders>
              <w:bottom w:val="single" w:sz="4" w:space="0" w:color="auto"/>
            </w:tcBorders>
            <w:shd w:val="clear" w:color="auto" w:fill="auto"/>
            <w:vAlign w:val="center"/>
          </w:tcPr>
          <w:p w:rsidR="00161417" w:rsidRDefault="00161417" w:rsidP="00161417">
            <w:pPr>
              <w:suppressAutoHyphens w:val="0"/>
              <w:spacing w:line="240" w:lineRule="auto"/>
              <w:jc w:val="left"/>
              <w:rPr>
                <w:rFonts w:eastAsia="Calibri" w:cs="Tahoma"/>
                <w:b/>
                <w:bCs/>
                <w:sz w:val="22"/>
                <w:szCs w:val="20"/>
                <w:lang w:val="el-GR" w:eastAsia="en-US"/>
              </w:rPr>
            </w:pPr>
          </w:p>
        </w:tc>
      </w:tr>
      <w:tr w:rsidR="00161417" w:rsidRPr="006E503E" w:rsidTr="005E6BE5">
        <w:tblPrEx>
          <w:tblLook w:val="01E0" w:firstRow="1" w:lastRow="1" w:firstColumn="1" w:lastColumn="1" w:noHBand="0" w:noVBand="0"/>
        </w:tblPrEx>
        <w:trPr>
          <w:trHeight w:val="843"/>
        </w:trPr>
        <w:tc>
          <w:tcPr>
            <w:tcW w:w="9841" w:type="dxa"/>
            <w:gridSpan w:val="5"/>
            <w:tcBorders>
              <w:bottom w:val="single" w:sz="4" w:space="0" w:color="auto"/>
            </w:tcBorders>
            <w:shd w:val="clear" w:color="auto" w:fill="auto"/>
          </w:tcPr>
          <w:p w:rsidR="00161417" w:rsidRDefault="00161417" w:rsidP="00477CFE">
            <w:pPr>
              <w:suppressAutoHyphens w:val="0"/>
              <w:spacing w:before="60" w:after="60" w:line="240" w:lineRule="exact"/>
              <w:rPr>
                <w:rFonts w:eastAsia="Calibri" w:cs="Tahoma"/>
                <w:b/>
                <w:bCs/>
                <w:sz w:val="22"/>
                <w:szCs w:val="20"/>
                <w:lang w:val="el-GR" w:eastAsia="en-US"/>
              </w:rPr>
            </w:pPr>
            <w:r w:rsidRPr="0020283C">
              <w:rPr>
                <w:rFonts w:asciiTheme="minorHAnsi" w:hAnsiTheme="minorHAnsi"/>
                <w:i/>
                <w:sz w:val="22"/>
                <w:szCs w:val="22"/>
                <w:lang w:val="el-GR"/>
              </w:rPr>
              <w:t>Σε περίπτωση που δεν έχει εκδοθεί/εκπονηθεί κάποια από τις απαιτούμενες για την υλοποίηση του προτεινόμενου έργου άδεια/μελέτη, να εκτιμηθεί ο χρόνος έκδοσης, καθώς και ο χρόνος για την έναρξη των εργασιών.</w:t>
            </w:r>
            <w:r>
              <w:rPr>
                <w:rFonts w:eastAsia="Calibri" w:cs="Tahoma"/>
                <w:b/>
                <w:bCs/>
                <w:sz w:val="22"/>
                <w:szCs w:val="20"/>
                <w:lang w:val="el-GR" w:eastAsia="en-US"/>
              </w:rPr>
              <w:t xml:space="preserve"> </w:t>
            </w:r>
          </w:p>
        </w:tc>
      </w:tr>
      <w:tr w:rsidR="00161417" w:rsidRPr="006E503E" w:rsidTr="005E6BE5">
        <w:tblPrEx>
          <w:tblLook w:val="01E0" w:firstRow="1" w:lastRow="1" w:firstColumn="1" w:lastColumn="1" w:noHBand="0" w:noVBand="0"/>
        </w:tblPrEx>
        <w:trPr>
          <w:trHeight w:val="4657"/>
        </w:trPr>
        <w:tc>
          <w:tcPr>
            <w:tcW w:w="9841" w:type="dxa"/>
            <w:gridSpan w:val="5"/>
            <w:tcBorders>
              <w:bottom w:val="single" w:sz="4" w:space="0" w:color="auto"/>
            </w:tcBorders>
            <w:shd w:val="clear" w:color="auto" w:fill="auto"/>
          </w:tcPr>
          <w:p w:rsidR="00161417" w:rsidRDefault="00161417" w:rsidP="00477CFE">
            <w:pPr>
              <w:suppressAutoHyphens w:val="0"/>
              <w:spacing w:before="60" w:after="60" w:line="240" w:lineRule="exact"/>
              <w:rPr>
                <w:rFonts w:eastAsia="Calibri" w:cs="Tahoma"/>
                <w:b/>
                <w:bCs/>
                <w:sz w:val="22"/>
                <w:szCs w:val="20"/>
                <w:lang w:val="el-GR" w:eastAsia="en-US"/>
              </w:rPr>
            </w:pPr>
          </w:p>
        </w:tc>
      </w:tr>
      <w:tr w:rsidR="0020283C" w:rsidRPr="002D7BBD" w:rsidTr="005E6BE5">
        <w:tblPrEx>
          <w:tblLook w:val="01E0" w:firstRow="1" w:lastRow="1" w:firstColumn="1" w:lastColumn="1" w:noHBand="0" w:noVBand="0"/>
        </w:tblPrEx>
        <w:trPr>
          <w:trHeight w:val="8220"/>
        </w:trPr>
        <w:tc>
          <w:tcPr>
            <w:tcW w:w="9841" w:type="dxa"/>
            <w:gridSpan w:val="5"/>
            <w:tcBorders>
              <w:bottom w:val="single" w:sz="4" w:space="0" w:color="auto"/>
            </w:tcBorders>
            <w:shd w:val="clear" w:color="auto" w:fill="auto"/>
          </w:tcPr>
          <w:p w:rsidR="0020283C" w:rsidRDefault="0020283C" w:rsidP="00477CFE">
            <w:pPr>
              <w:suppressAutoHyphens w:val="0"/>
              <w:spacing w:before="60" w:after="60" w:line="240" w:lineRule="exact"/>
              <w:rPr>
                <w:rFonts w:eastAsia="Calibri" w:cs="Tahoma"/>
                <w:bCs/>
                <w:sz w:val="22"/>
                <w:szCs w:val="20"/>
                <w:lang w:val="el-GR" w:eastAsia="en-US"/>
              </w:rPr>
            </w:pPr>
            <w:r w:rsidRPr="0020283C">
              <w:rPr>
                <w:rFonts w:eastAsia="Calibri" w:cs="Tahoma"/>
                <w:bCs/>
                <w:sz w:val="22"/>
                <w:szCs w:val="20"/>
                <w:lang w:val="el-GR" w:eastAsia="en-US"/>
              </w:rPr>
              <w:lastRenderedPageBreak/>
              <w:t>ΠΡΟΒΛΗΜΑΤΑ ΠΟΥ ΠΡΕΠΕΙ ΝΑ ΕΠΙΛΥΘΟΥΝ ΓΙΑ ΤΗΝ ΥΛΟΠΟΙΗΣΗ ΤΟΥ ΠΡΟΤΕΙΝΟΜΕΝΟΥ ΕΡΓΟΥ</w:t>
            </w:r>
          </w:p>
          <w:p w:rsidR="0020283C" w:rsidRDefault="0020283C" w:rsidP="00477CFE">
            <w:pPr>
              <w:suppressAutoHyphens w:val="0"/>
              <w:spacing w:before="60" w:after="60" w:line="240" w:lineRule="exact"/>
              <w:rPr>
                <w:rFonts w:eastAsia="Calibri" w:cs="Tahoma"/>
                <w:bCs/>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r>
              <w:rPr>
                <w:rFonts w:eastAsia="Calibri" w:cs="Tahoma"/>
                <w:bCs/>
                <w:sz w:val="22"/>
                <w:szCs w:val="20"/>
                <w:lang w:val="el-GR" w:eastAsia="en-US"/>
              </w:rPr>
              <w:sym w:font="Wingdings 3" w:char="F05B"/>
            </w:r>
            <w:r>
              <w:rPr>
                <w:rFonts w:eastAsia="Calibri" w:cs="Tahoma"/>
                <w:bCs/>
                <w:sz w:val="22"/>
                <w:szCs w:val="20"/>
                <w:lang w:val="el-GR" w:eastAsia="en-US"/>
              </w:rPr>
              <w:t xml:space="preserve">ΘΕΣΜΙΚΑ </w:t>
            </w:r>
            <w:r w:rsidRPr="0020283C">
              <w:rPr>
                <w:rFonts w:eastAsia="Calibri" w:cs="Tahoma"/>
                <w:bCs/>
                <w:sz w:val="22"/>
                <w:szCs w:val="20"/>
                <w:lang w:val="el-GR" w:eastAsia="en-US"/>
              </w:rPr>
              <w:t>:</w:t>
            </w:r>
            <w:r>
              <w:rPr>
                <w:rFonts w:eastAsia="Calibri" w:cs="Tahoma"/>
                <w:bCs/>
                <w:sz w:val="22"/>
                <w:szCs w:val="20"/>
                <w:lang w:val="el-GR" w:eastAsia="en-US"/>
              </w:rPr>
              <w:t xml:space="preserve"> </w:t>
            </w:r>
            <w:r w:rsidRPr="0020283C">
              <w:rPr>
                <w:rFonts w:eastAsia="Calibri" w:cs="Tahoma"/>
                <w:bCs/>
                <w:i/>
                <w:sz w:val="22"/>
                <w:szCs w:val="20"/>
                <w:lang w:val="el-GR" w:eastAsia="en-US"/>
              </w:rPr>
              <w:t>(σύσταση νομικού προσώπου κ.λπ.)</w:t>
            </w: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r>
              <w:rPr>
                <w:rFonts w:eastAsia="Calibri" w:cs="Tahoma"/>
                <w:bCs/>
                <w:sz w:val="22"/>
                <w:szCs w:val="20"/>
                <w:lang w:val="el-GR" w:eastAsia="en-US"/>
              </w:rPr>
              <w:sym w:font="Wingdings 3" w:char="F05B"/>
            </w:r>
            <w:r>
              <w:rPr>
                <w:rFonts w:eastAsia="Calibri" w:cs="Tahoma"/>
                <w:bCs/>
                <w:sz w:val="22"/>
                <w:szCs w:val="20"/>
                <w:lang w:val="el-GR" w:eastAsia="en-US"/>
              </w:rPr>
              <w:t xml:space="preserve">ΤΕΧΝΙΚΑ </w:t>
            </w:r>
            <w:r w:rsidRPr="0020283C">
              <w:rPr>
                <w:rFonts w:eastAsia="Calibri" w:cs="Tahoma"/>
                <w:bCs/>
                <w:sz w:val="22"/>
                <w:szCs w:val="20"/>
                <w:lang w:val="el-GR" w:eastAsia="en-US"/>
              </w:rPr>
              <w:t>:</w:t>
            </w:r>
            <w:r>
              <w:rPr>
                <w:rFonts w:eastAsia="Calibri" w:cs="Tahoma"/>
                <w:bCs/>
                <w:sz w:val="22"/>
                <w:szCs w:val="20"/>
                <w:lang w:val="el-GR" w:eastAsia="en-US"/>
              </w:rPr>
              <w:t xml:space="preserve"> </w:t>
            </w:r>
            <w:r w:rsidRPr="0020283C">
              <w:rPr>
                <w:rFonts w:eastAsia="Calibri" w:cs="Tahoma"/>
                <w:bCs/>
                <w:i/>
                <w:sz w:val="22"/>
                <w:szCs w:val="20"/>
                <w:lang w:val="el-GR" w:eastAsia="en-US"/>
              </w:rPr>
              <w:t>(</w:t>
            </w:r>
            <w:r>
              <w:rPr>
                <w:rFonts w:eastAsia="Calibri" w:cs="Tahoma"/>
                <w:bCs/>
                <w:i/>
                <w:sz w:val="22"/>
                <w:szCs w:val="20"/>
                <w:lang w:val="el-GR" w:eastAsia="en-US"/>
              </w:rPr>
              <w:t>μελέτες, εγκρίσεις</w:t>
            </w:r>
            <w:r w:rsidRPr="0020283C">
              <w:rPr>
                <w:rFonts w:eastAsia="Calibri" w:cs="Tahoma"/>
                <w:bCs/>
                <w:i/>
                <w:sz w:val="22"/>
                <w:szCs w:val="20"/>
                <w:lang w:val="el-GR" w:eastAsia="en-US"/>
              </w:rPr>
              <w:t xml:space="preserve"> κ.λπ.)</w:t>
            </w: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r>
              <w:rPr>
                <w:rFonts w:eastAsia="Calibri" w:cs="Tahoma"/>
                <w:bCs/>
                <w:sz w:val="22"/>
                <w:szCs w:val="20"/>
                <w:lang w:val="el-GR" w:eastAsia="en-US"/>
              </w:rPr>
              <w:sym w:font="Wingdings 3" w:char="F05B"/>
            </w:r>
            <w:r>
              <w:rPr>
                <w:rFonts w:eastAsia="Calibri" w:cs="Tahoma"/>
                <w:bCs/>
                <w:sz w:val="22"/>
                <w:szCs w:val="20"/>
                <w:lang w:val="el-GR" w:eastAsia="en-US"/>
              </w:rPr>
              <w:t xml:space="preserve">ΑΛΛΑ </w:t>
            </w: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Default="0020283C" w:rsidP="0020283C">
            <w:pPr>
              <w:suppressAutoHyphens w:val="0"/>
              <w:spacing w:before="60" w:after="60" w:line="240" w:lineRule="exact"/>
              <w:rPr>
                <w:rFonts w:eastAsia="Calibri" w:cs="Tahoma"/>
                <w:bCs/>
                <w:i/>
                <w:sz w:val="22"/>
                <w:szCs w:val="20"/>
                <w:lang w:val="el-GR" w:eastAsia="en-US"/>
              </w:rPr>
            </w:pPr>
          </w:p>
          <w:p w:rsidR="0020283C" w:rsidRPr="0020283C" w:rsidRDefault="0020283C" w:rsidP="0020283C">
            <w:pPr>
              <w:suppressAutoHyphens w:val="0"/>
              <w:spacing w:before="60" w:after="60" w:line="240" w:lineRule="exact"/>
              <w:rPr>
                <w:rFonts w:eastAsia="Calibri" w:cs="Tahoma"/>
                <w:bCs/>
                <w:sz w:val="22"/>
                <w:szCs w:val="20"/>
                <w:lang w:val="el-GR" w:eastAsia="en-US"/>
              </w:rPr>
            </w:pPr>
          </w:p>
        </w:tc>
      </w:tr>
      <w:tr w:rsidR="00161417" w:rsidRPr="006E503E" w:rsidTr="005E6BE5">
        <w:tblPrEx>
          <w:tblLook w:val="01E0" w:firstRow="1" w:lastRow="1" w:firstColumn="1" w:lastColumn="1" w:noHBand="0" w:noVBand="0"/>
        </w:tblPrEx>
        <w:trPr>
          <w:trHeight w:val="707"/>
        </w:trPr>
        <w:tc>
          <w:tcPr>
            <w:tcW w:w="1397" w:type="dxa"/>
            <w:tcBorders>
              <w:bottom w:val="single" w:sz="4" w:space="0" w:color="auto"/>
            </w:tcBorders>
            <w:shd w:val="clear" w:color="auto" w:fill="BFBFBF"/>
          </w:tcPr>
          <w:p w:rsidR="00161417" w:rsidRPr="002D7BBD" w:rsidRDefault="00161417" w:rsidP="00477CFE">
            <w:pPr>
              <w:spacing w:before="60" w:line="280" w:lineRule="atLeast"/>
              <w:rPr>
                <w:rFonts w:ascii="Trebuchet MS" w:eastAsia="Calibri" w:hAnsi="Trebuchet MS" w:cs="Tahoma"/>
                <w:b/>
                <w:sz w:val="22"/>
                <w:szCs w:val="22"/>
                <w:lang w:val="el-GR" w:eastAsia="el-GR"/>
              </w:rPr>
            </w:pPr>
            <w:r w:rsidRPr="00161417">
              <w:rPr>
                <w:rFonts w:eastAsia="Calibri" w:cs="Tahoma"/>
                <w:b/>
                <w:bCs/>
                <w:sz w:val="22"/>
                <w:szCs w:val="22"/>
                <w:lang w:val="el-GR"/>
              </w:rPr>
              <w:t>17.</w:t>
            </w:r>
            <w:r w:rsidR="0020283C">
              <w:rPr>
                <w:rFonts w:eastAsia="Calibri" w:cs="Tahoma"/>
                <w:b/>
                <w:bCs/>
                <w:sz w:val="22"/>
                <w:szCs w:val="22"/>
                <w:lang w:val="el-GR"/>
              </w:rPr>
              <w:t>1</w:t>
            </w:r>
            <w:r w:rsidR="0018243F">
              <w:rPr>
                <w:rFonts w:eastAsia="Calibri" w:cs="Tahoma"/>
                <w:b/>
                <w:bCs/>
                <w:sz w:val="22"/>
                <w:szCs w:val="22"/>
                <w:lang w:val="el-GR"/>
              </w:rPr>
              <w:t>2</w:t>
            </w:r>
          </w:p>
          <w:p w:rsidR="00161417" w:rsidRPr="00F16E08" w:rsidRDefault="00161417" w:rsidP="00477CFE">
            <w:pPr>
              <w:rPr>
                <w:rFonts w:ascii="Trebuchet MS" w:eastAsia="Calibri" w:hAnsi="Trebuchet MS" w:cs="Tahoma"/>
                <w:sz w:val="22"/>
                <w:szCs w:val="22"/>
                <w:lang w:val="el-GR" w:eastAsia="el-GR"/>
              </w:rPr>
            </w:pPr>
          </w:p>
        </w:tc>
        <w:tc>
          <w:tcPr>
            <w:tcW w:w="8444" w:type="dxa"/>
            <w:gridSpan w:val="4"/>
            <w:tcBorders>
              <w:bottom w:val="single" w:sz="4" w:space="0" w:color="auto"/>
            </w:tcBorders>
            <w:shd w:val="clear" w:color="auto" w:fill="D9D9D9"/>
          </w:tcPr>
          <w:p w:rsidR="00161417" w:rsidRDefault="0020283C" w:rsidP="00477CFE">
            <w:pPr>
              <w:suppressAutoHyphens w:val="0"/>
              <w:spacing w:before="60" w:after="60" w:line="240" w:lineRule="exact"/>
              <w:rPr>
                <w:rFonts w:eastAsia="Calibri" w:cs="Tahoma"/>
                <w:b/>
                <w:bCs/>
                <w:sz w:val="22"/>
                <w:szCs w:val="20"/>
                <w:lang w:val="el-GR" w:eastAsia="en-US"/>
              </w:rPr>
            </w:pPr>
            <w:r>
              <w:rPr>
                <w:rFonts w:eastAsia="Calibri" w:cs="Tahoma"/>
                <w:b/>
                <w:bCs/>
                <w:sz w:val="22"/>
                <w:szCs w:val="20"/>
                <w:lang w:val="el-GR" w:eastAsia="en-US"/>
              </w:rPr>
              <w:t>ΔΥΝΑΤΟΤΗΤΑ ΔΙΑΘΕΣΗΣ ΙΔΙΩΝ ΚΕΦΑΛΑΙΩΝ ΓΙΑ ΤΗΝ ΕΝΑΡΞΗ ΥΛΟΠΟΙΗΣΗΣ ΤΟΥ ΕΠΕΝΔΥΤΙΚΟΥ ΣΧΕΔΙΟΥ</w:t>
            </w:r>
          </w:p>
          <w:p w:rsidR="00161417" w:rsidRPr="002D7BBD" w:rsidRDefault="00161417" w:rsidP="0020283C">
            <w:pPr>
              <w:suppressAutoHyphens w:val="0"/>
              <w:spacing w:before="60" w:after="60" w:line="240" w:lineRule="exact"/>
              <w:rPr>
                <w:rFonts w:eastAsia="Calibri" w:cs="Tahoma"/>
                <w:b/>
                <w:bCs/>
                <w:sz w:val="22"/>
                <w:szCs w:val="20"/>
                <w:lang w:val="el-GR" w:eastAsia="en-US"/>
              </w:rPr>
            </w:pPr>
            <w:r>
              <w:rPr>
                <w:rFonts w:asciiTheme="minorHAnsi" w:hAnsiTheme="minorHAnsi"/>
                <w:i/>
                <w:sz w:val="22"/>
                <w:szCs w:val="22"/>
                <w:lang w:val="el-GR"/>
              </w:rPr>
              <w:t xml:space="preserve">Περιγραφή της </w:t>
            </w:r>
            <w:r w:rsidR="0020283C">
              <w:rPr>
                <w:rFonts w:asciiTheme="minorHAnsi" w:hAnsiTheme="minorHAnsi"/>
                <w:i/>
                <w:sz w:val="22"/>
                <w:szCs w:val="22"/>
                <w:lang w:val="el-GR"/>
              </w:rPr>
              <w:t xml:space="preserve">δυνατότητας διάθεσης ιδίων κεφαλαίων για την έναρξη υλοποίησης του </w:t>
            </w:r>
            <w:r>
              <w:rPr>
                <w:rFonts w:asciiTheme="minorHAnsi" w:hAnsiTheme="minorHAnsi"/>
                <w:i/>
                <w:sz w:val="22"/>
                <w:szCs w:val="22"/>
                <w:lang w:val="el-GR"/>
              </w:rPr>
              <w:t>προτεινόμενου έργου.</w:t>
            </w:r>
          </w:p>
        </w:tc>
      </w:tr>
      <w:tr w:rsidR="0020283C" w:rsidRPr="006E503E" w:rsidTr="005E6BE5">
        <w:tblPrEx>
          <w:tblLook w:val="01E0" w:firstRow="1" w:lastRow="1" w:firstColumn="1" w:lastColumn="1" w:noHBand="0" w:noVBand="0"/>
        </w:tblPrEx>
        <w:trPr>
          <w:trHeight w:val="4227"/>
        </w:trPr>
        <w:tc>
          <w:tcPr>
            <w:tcW w:w="9841" w:type="dxa"/>
            <w:gridSpan w:val="5"/>
            <w:tcBorders>
              <w:bottom w:val="single" w:sz="4" w:space="0" w:color="auto"/>
            </w:tcBorders>
            <w:shd w:val="clear" w:color="auto" w:fill="auto"/>
          </w:tcPr>
          <w:p w:rsidR="0020283C" w:rsidRDefault="0020283C" w:rsidP="00477CFE">
            <w:pPr>
              <w:suppressAutoHyphens w:val="0"/>
              <w:spacing w:before="60" w:after="60" w:line="240" w:lineRule="exact"/>
              <w:rPr>
                <w:rFonts w:eastAsia="Calibri" w:cs="Tahoma"/>
                <w:b/>
                <w:bCs/>
                <w:sz w:val="22"/>
                <w:szCs w:val="20"/>
                <w:lang w:val="el-GR" w:eastAsia="en-US"/>
              </w:rPr>
            </w:pPr>
          </w:p>
        </w:tc>
      </w:tr>
      <w:tr w:rsidR="0020283C" w:rsidRPr="006E503E" w:rsidTr="001C33D7">
        <w:tblPrEx>
          <w:tblLook w:val="01E0" w:firstRow="1" w:lastRow="1" w:firstColumn="1" w:lastColumn="1" w:noHBand="0" w:noVBand="0"/>
        </w:tblPrEx>
        <w:trPr>
          <w:trHeight w:val="1691"/>
        </w:trPr>
        <w:tc>
          <w:tcPr>
            <w:tcW w:w="1397" w:type="dxa"/>
            <w:tcBorders>
              <w:bottom w:val="single" w:sz="4" w:space="0" w:color="auto"/>
            </w:tcBorders>
            <w:shd w:val="clear" w:color="auto" w:fill="BFBFBF"/>
          </w:tcPr>
          <w:p w:rsidR="0020283C" w:rsidRPr="002D7BBD" w:rsidRDefault="0020283C" w:rsidP="00477CFE">
            <w:pPr>
              <w:spacing w:before="60" w:line="280" w:lineRule="atLeast"/>
              <w:rPr>
                <w:rFonts w:ascii="Trebuchet MS" w:eastAsia="Calibri" w:hAnsi="Trebuchet MS" w:cs="Tahoma"/>
                <w:b/>
                <w:sz w:val="22"/>
                <w:szCs w:val="22"/>
                <w:lang w:val="el-GR" w:eastAsia="el-GR"/>
              </w:rPr>
            </w:pPr>
            <w:r w:rsidRPr="00161417">
              <w:rPr>
                <w:rFonts w:eastAsia="Calibri" w:cs="Tahoma"/>
                <w:b/>
                <w:bCs/>
                <w:sz w:val="22"/>
                <w:szCs w:val="22"/>
                <w:lang w:val="el-GR"/>
              </w:rPr>
              <w:lastRenderedPageBreak/>
              <w:t>17.</w:t>
            </w:r>
            <w:r>
              <w:rPr>
                <w:rFonts w:eastAsia="Calibri" w:cs="Tahoma"/>
                <w:b/>
                <w:bCs/>
                <w:sz w:val="22"/>
                <w:szCs w:val="22"/>
                <w:lang w:val="el-GR"/>
              </w:rPr>
              <w:t>1</w:t>
            </w:r>
            <w:r w:rsidR="0018243F">
              <w:rPr>
                <w:rFonts w:eastAsia="Calibri" w:cs="Tahoma"/>
                <w:b/>
                <w:bCs/>
                <w:sz w:val="22"/>
                <w:szCs w:val="22"/>
                <w:lang w:val="el-GR"/>
              </w:rPr>
              <w:t>3</w:t>
            </w:r>
          </w:p>
          <w:p w:rsidR="0020283C" w:rsidRPr="00F16E08" w:rsidRDefault="0020283C" w:rsidP="00477CFE">
            <w:pPr>
              <w:rPr>
                <w:rFonts w:ascii="Trebuchet MS" w:eastAsia="Calibri" w:hAnsi="Trebuchet MS" w:cs="Tahoma"/>
                <w:sz w:val="22"/>
                <w:szCs w:val="22"/>
                <w:lang w:val="el-GR" w:eastAsia="el-GR"/>
              </w:rPr>
            </w:pPr>
          </w:p>
        </w:tc>
        <w:tc>
          <w:tcPr>
            <w:tcW w:w="8444" w:type="dxa"/>
            <w:gridSpan w:val="4"/>
            <w:tcBorders>
              <w:bottom w:val="single" w:sz="4" w:space="0" w:color="auto"/>
            </w:tcBorders>
            <w:shd w:val="clear" w:color="auto" w:fill="D9D9D9"/>
          </w:tcPr>
          <w:p w:rsidR="00666D8E" w:rsidRPr="00666D8E" w:rsidRDefault="001B4E7B" w:rsidP="00666D8E">
            <w:pPr>
              <w:spacing w:before="60" w:line="280" w:lineRule="atLeast"/>
              <w:rPr>
                <w:rFonts w:asciiTheme="minorHAnsi" w:hAnsiTheme="minorHAnsi" w:cs="Tahoma"/>
                <w:b/>
                <w:sz w:val="22"/>
                <w:szCs w:val="22"/>
                <w:lang w:val="el-GR"/>
              </w:rPr>
            </w:pPr>
            <w:r w:rsidRPr="001B4E7B">
              <w:rPr>
                <w:rFonts w:asciiTheme="minorHAnsi" w:hAnsiTheme="minorHAnsi" w:cs="Tahoma"/>
                <w:b/>
                <w:caps/>
                <w:sz w:val="22"/>
                <w:szCs w:val="22"/>
                <w:lang w:val="el-GR"/>
              </w:rPr>
              <w:t>Παραγωγή προϊόντων ποιότητας (Βιολογικά, εθνικά πιστοποιημένα, προϊόντα ολοκληρωμένης διαχείρισης )</w:t>
            </w:r>
            <w:r w:rsidR="00666D8E" w:rsidRPr="00666D8E">
              <w:rPr>
                <w:rFonts w:asciiTheme="minorHAnsi" w:hAnsiTheme="minorHAnsi" w:cs="Tahoma"/>
                <w:b/>
                <w:sz w:val="22"/>
                <w:szCs w:val="22"/>
                <w:lang w:val="el-GR"/>
              </w:rPr>
              <w:t>– (ΜΟΝ</w:t>
            </w:r>
            <w:r w:rsidR="00666D8E">
              <w:rPr>
                <w:rFonts w:asciiTheme="minorHAnsi" w:hAnsiTheme="minorHAnsi" w:cs="Tahoma"/>
                <w:b/>
                <w:sz w:val="22"/>
                <w:szCs w:val="22"/>
                <w:lang w:val="el-GR"/>
              </w:rPr>
              <w:t>Ο ΓΙΑ ΤΙΣ ΥΠΟΔΡΑΣΕΙΣ 19.2.2.6 ΚΑΙ 19.2.3.1</w:t>
            </w:r>
            <w:r w:rsidR="00666D8E" w:rsidRPr="00666D8E">
              <w:rPr>
                <w:rFonts w:asciiTheme="minorHAnsi" w:hAnsiTheme="minorHAnsi" w:cs="Tahoma"/>
                <w:b/>
                <w:sz w:val="22"/>
                <w:szCs w:val="22"/>
                <w:lang w:val="el-GR"/>
              </w:rPr>
              <w:t>)</w:t>
            </w:r>
          </w:p>
          <w:p w:rsidR="001C33D7" w:rsidDel="001C33D7" w:rsidRDefault="00666D8E" w:rsidP="001C33D7">
            <w:pPr>
              <w:suppressAutoHyphens w:val="0"/>
              <w:spacing w:before="60" w:after="60" w:line="240" w:lineRule="exact"/>
              <w:rPr>
                <w:del w:id="0" w:author="Adora" w:date="2019-03-07T13:53:00Z"/>
                <w:rFonts w:asciiTheme="minorHAnsi" w:hAnsiTheme="minorHAnsi" w:cs="Tahoma"/>
                <w:i/>
                <w:sz w:val="22"/>
                <w:szCs w:val="22"/>
                <w:lang w:val="el-GR"/>
              </w:rPr>
            </w:pPr>
            <w:r w:rsidRPr="00666D8E">
              <w:rPr>
                <w:rFonts w:asciiTheme="minorHAnsi" w:hAnsiTheme="minorHAnsi" w:cs="Tahoma"/>
                <w:i/>
                <w:sz w:val="22"/>
                <w:szCs w:val="22"/>
                <w:lang w:val="el-GR"/>
              </w:rPr>
              <w:t xml:space="preserve">Αναφέρετε το ποσοστό </w:t>
            </w:r>
            <w:r w:rsidRPr="00666D8E">
              <w:rPr>
                <w:rFonts w:asciiTheme="minorHAnsi" w:hAnsiTheme="minorHAnsi" w:cs="Tahoma"/>
                <w:i/>
                <w:sz w:val="22"/>
                <w:szCs w:val="22"/>
                <w:u w:val="single"/>
                <w:lang w:val="el-GR"/>
              </w:rPr>
              <w:t>και τον τρόπο υπολογισμού τους</w:t>
            </w:r>
            <w:r w:rsidRPr="00666D8E">
              <w:rPr>
                <w:rFonts w:asciiTheme="minorHAnsi" w:hAnsiTheme="minorHAnsi" w:cs="Tahoma"/>
                <w:i/>
                <w:sz w:val="22"/>
                <w:szCs w:val="22"/>
                <w:lang w:val="el-GR"/>
              </w:rPr>
              <w:t xml:space="preserve">, επί του συνόλου της παραγωγής που αφορά </w:t>
            </w:r>
            <w:r w:rsidR="001C33D7">
              <w:rPr>
                <w:rFonts w:asciiTheme="minorHAnsi" w:hAnsiTheme="minorHAnsi" w:cs="Tahoma"/>
                <w:i/>
                <w:sz w:val="22"/>
                <w:szCs w:val="22"/>
                <w:lang w:val="el-GR"/>
              </w:rPr>
              <w:t xml:space="preserve">βιολογικά προϊόντα ή προϊόντα </w:t>
            </w:r>
            <w:r w:rsidR="001C33D7" w:rsidRPr="001C33D7">
              <w:rPr>
                <w:rFonts w:asciiTheme="minorHAnsi" w:hAnsiTheme="minorHAnsi" w:cs="Tahoma"/>
                <w:i/>
                <w:sz w:val="22"/>
                <w:szCs w:val="22"/>
                <w:lang w:val="el-GR"/>
              </w:rPr>
              <w:t>που φέρουν εθν</w:t>
            </w:r>
            <w:r w:rsidR="001C33D7">
              <w:rPr>
                <w:rFonts w:asciiTheme="minorHAnsi" w:hAnsiTheme="minorHAnsi" w:cs="Tahoma"/>
                <w:i/>
                <w:sz w:val="22"/>
                <w:szCs w:val="22"/>
                <w:lang w:val="el-GR"/>
              </w:rPr>
              <w:t>ικά σήματα πιστοποίησης ή ζωικά</w:t>
            </w:r>
            <w:r w:rsidR="001C33D7" w:rsidRPr="001C33D7">
              <w:rPr>
                <w:rFonts w:asciiTheme="minorHAnsi" w:hAnsiTheme="minorHAnsi" w:cs="Tahoma"/>
                <w:i/>
                <w:sz w:val="22"/>
                <w:szCs w:val="22"/>
                <w:lang w:val="el-GR"/>
              </w:rPr>
              <w:t xml:space="preserve"> π</w:t>
            </w:r>
            <w:r w:rsidR="001C33D7">
              <w:rPr>
                <w:rFonts w:asciiTheme="minorHAnsi" w:hAnsiTheme="minorHAnsi" w:cs="Tahoma"/>
                <w:i/>
                <w:sz w:val="22"/>
                <w:szCs w:val="22"/>
                <w:lang w:val="el-GR"/>
              </w:rPr>
              <w:t>ροϊόντα  προερχόμενα</w:t>
            </w:r>
            <w:r w:rsidR="001C33D7" w:rsidRPr="001C33D7">
              <w:rPr>
                <w:rFonts w:asciiTheme="minorHAnsi" w:hAnsiTheme="minorHAnsi" w:cs="Tahoma"/>
                <w:i/>
                <w:sz w:val="22"/>
                <w:szCs w:val="22"/>
                <w:lang w:val="el-GR"/>
              </w:rPr>
              <w:t xml:space="preserve"> από ειδικές εκτροφές, ή βιολογικούς οίνους ή προϊόντ</w:t>
            </w:r>
            <w:r w:rsidR="001C33D7">
              <w:rPr>
                <w:rFonts w:asciiTheme="minorHAnsi" w:hAnsiTheme="minorHAnsi" w:cs="Tahoma"/>
                <w:i/>
                <w:sz w:val="22"/>
                <w:szCs w:val="22"/>
                <w:lang w:val="el-GR"/>
              </w:rPr>
              <w:t xml:space="preserve">α </w:t>
            </w:r>
            <w:r w:rsidR="001C33D7" w:rsidRPr="001C33D7">
              <w:rPr>
                <w:rFonts w:asciiTheme="minorHAnsi" w:hAnsiTheme="minorHAnsi" w:cs="Tahoma"/>
                <w:i/>
                <w:sz w:val="22"/>
                <w:szCs w:val="22"/>
                <w:lang w:val="el-GR"/>
              </w:rPr>
              <w:t>που παράγονται με σύστημα ολοκληρωμένης διαχείρισης</w:t>
            </w:r>
            <w:r w:rsidR="001C33D7">
              <w:rPr>
                <w:rFonts w:asciiTheme="minorHAnsi" w:hAnsiTheme="minorHAnsi" w:cs="Tahoma"/>
                <w:i/>
                <w:sz w:val="22"/>
                <w:szCs w:val="22"/>
                <w:lang w:val="el-GR"/>
              </w:rPr>
              <w:t>.</w:t>
            </w:r>
          </w:p>
          <w:p w:rsidR="0020283C" w:rsidRPr="00666D8E" w:rsidRDefault="0020283C" w:rsidP="00666D8E">
            <w:pPr>
              <w:suppressAutoHyphens w:val="0"/>
              <w:spacing w:before="60" w:after="60" w:line="240" w:lineRule="exact"/>
              <w:rPr>
                <w:rFonts w:eastAsia="Calibri" w:cs="Tahoma"/>
                <w:bCs/>
                <w:i/>
                <w:sz w:val="22"/>
                <w:szCs w:val="20"/>
                <w:lang w:val="el-GR" w:eastAsia="en-US"/>
              </w:rPr>
            </w:pPr>
          </w:p>
        </w:tc>
      </w:tr>
      <w:tr w:rsidR="0020283C" w:rsidRPr="006E503E" w:rsidTr="002E7428">
        <w:tblPrEx>
          <w:tblLook w:val="01E0" w:firstRow="1" w:lastRow="1" w:firstColumn="1" w:lastColumn="1" w:noHBand="0" w:noVBand="0"/>
        </w:tblPrEx>
        <w:trPr>
          <w:trHeight w:val="4371"/>
        </w:trPr>
        <w:tc>
          <w:tcPr>
            <w:tcW w:w="9841" w:type="dxa"/>
            <w:gridSpan w:val="5"/>
            <w:tcBorders>
              <w:bottom w:val="single" w:sz="4" w:space="0" w:color="auto"/>
            </w:tcBorders>
            <w:shd w:val="clear" w:color="auto" w:fill="auto"/>
          </w:tcPr>
          <w:p w:rsidR="0020283C" w:rsidRDefault="0020283C" w:rsidP="00477CFE">
            <w:pPr>
              <w:suppressAutoHyphens w:val="0"/>
              <w:spacing w:before="60" w:after="60" w:line="240" w:lineRule="exact"/>
              <w:rPr>
                <w:rFonts w:eastAsia="Calibri" w:cs="Tahoma"/>
                <w:b/>
                <w:bCs/>
                <w:sz w:val="22"/>
                <w:szCs w:val="20"/>
                <w:lang w:val="el-GR" w:eastAsia="en-US"/>
              </w:rPr>
            </w:pPr>
          </w:p>
        </w:tc>
      </w:tr>
      <w:tr w:rsidR="0020283C" w:rsidRPr="006E503E" w:rsidTr="005E6BE5">
        <w:tblPrEx>
          <w:tblLook w:val="01E0" w:firstRow="1" w:lastRow="1" w:firstColumn="1" w:lastColumn="1" w:noHBand="0" w:noVBand="0"/>
        </w:tblPrEx>
        <w:trPr>
          <w:trHeight w:val="707"/>
        </w:trPr>
        <w:tc>
          <w:tcPr>
            <w:tcW w:w="1397" w:type="dxa"/>
            <w:tcBorders>
              <w:bottom w:val="single" w:sz="4" w:space="0" w:color="auto"/>
            </w:tcBorders>
            <w:shd w:val="clear" w:color="auto" w:fill="BFBFBF"/>
          </w:tcPr>
          <w:p w:rsidR="0020283C" w:rsidRPr="002D7BBD" w:rsidRDefault="0020283C" w:rsidP="00477CFE">
            <w:pPr>
              <w:spacing w:before="60" w:line="280" w:lineRule="atLeast"/>
              <w:rPr>
                <w:rFonts w:ascii="Trebuchet MS" w:eastAsia="Calibri" w:hAnsi="Trebuchet MS" w:cs="Tahoma"/>
                <w:b/>
                <w:sz w:val="22"/>
                <w:szCs w:val="22"/>
                <w:lang w:val="el-GR" w:eastAsia="el-GR"/>
              </w:rPr>
            </w:pPr>
            <w:r w:rsidRPr="00161417">
              <w:rPr>
                <w:rFonts w:eastAsia="Calibri" w:cs="Tahoma"/>
                <w:b/>
                <w:bCs/>
                <w:sz w:val="22"/>
                <w:szCs w:val="22"/>
                <w:lang w:val="el-GR"/>
              </w:rPr>
              <w:t>17.</w:t>
            </w:r>
            <w:r>
              <w:rPr>
                <w:rFonts w:eastAsia="Calibri" w:cs="Tahoma"/>
                <w:b/>
                <w:bCs/>
                <w:sz w:val="22"/>
                <w:szCs w:val="22"/>
                <w:lang w:val="el-GR"/>
              </w:rPr>
              <w:t>1</w:t>
            </w:r>
            <w:r w:rsidR="0018243F">
              <w:rPr>
                <w:rFonts w:eastAsia="Calibri" w:cs="Tahoma"/>
                <w:b/>
                <w:bCs/>
                <w:sz w:val="22"/>
                <w:szCs w:val="22"/>
                <w:lang w:val="el-GR"/>
              </w:rPr>
              <w:t>4</w:t>
            </w:r>
          </w:p>
          <w:p w:rsidR="0020283C" w:rsidRPr="00F16E08" w:rsidRDefault="0020283C" w:rsidP="00477CFE">
            <w:pPr>
              <w:rPr>
                <w:rFonts w:ascii="Trebuchet MS" w:eastAsia="Calibri" w:hAnsi="Trebuchet MS" w:cs="Tahoma"/>
                <w:sz w:val="22"/>
                <w:szCs w:val="22"/>
                <w:lang w:val="el-GR" w:eastAsia="el-GR"/>
              </w:rPr>
            </w:pPr>
          </w:p>
        </w:tc>
        <w:tc>
          <w:tcPr>
            <w:tcW w:w="8444" w:type="dxa"/>
            <w:gridSpan w:val="4"/>
            <w:tcBorders>
              <w:bottom w:val="single" w:sz="4" w:space="0" w:color="auto"/>
            </w:tcBorders>
            <w:shd w:val="clear" w:color="auto" w:fill="D9D9D9"/>
          </w:tcPr>
          <w:p w:rsidR="00666D8E" w:rsidRPr="00666D8E" w:rsidRDefault="00666D8E" w:rsidP="00666D8E">
            <w:pPr>
              <w:spacing w:before="60" w:line="280" w:lineRule="atLeast"/>
              <w:rPr>
                <w:rFonts w:asciiTheme="minorHAnsi" w:hAnsiTheme="minorHAnsi" w:cs="Tahoma"/>
                <w:b/>
                <w:sz w:val="22"/>
                <w:szCs w:val="22"/>
                <w:lang w:val="el-GR"/>
              </w:rPr>
            </w:pPr>
            <w:r w:rsidRPr="00666D8E">
              <w:rPr>
                <w:rFonts w:asciiTheme="minorHAnsi" w:hAnsiTheme="minorHAnsi" w:cs="Tahoma"/>
                <w:b/>
                <w:caps/>
                <w:sz w:val="22"/>
                <w:szCs w:val="22"/>
                <w:lang w:val="el-GR"/>
              </w:rPr>
              <w:t xml:space="preserve">Επεξεργασία πρώτων υλών παραγόμενων με μεθόδους  βάσει προτύπων </w:t>
            </w:r>
            <w:r w:rsidRPr="00666D8E">
              <w:rPr>
                <w:rFonts w:asciiTheme="minorHAnsi" w:hAnsiTheme="minorHAnsi" w:cs="Tahoma"/>
                <w:b/>
                <w:sz w:val="22"/>
                <w:szCs w:val="22"/>
                <w:lang w:val="el-GR"/>
              </w:rPr>
              <w:t xml:space="preserve">– </w:t>
            </w:r>
            <w:r w:rsidR="009F7D9A" w:rsidRPr="009F7D9A">
              <w:rPr>
                <w:rFonts w:asciiTheme="minorHAnsi" w:hAnsiTheme="minorHAnsi" w:cs="Tahoma"/>
                <w:b/>
                <w:sz w:val="22"/>
                <w:szCs w:val="22"/>
                <w:lang w:val="el-GR"/>
              </w:rPr>
              <w:t>(ΜΟΝΟ ΓΙΑ ΤΙΣ ΥΠΟΔΡΑΣΕΙΣ 19.2.2.6 ΚΑΙ 19.2.3.1)</w:t>
            </w:r>
          </w:p>
          <w:p w:rsidR="0020283C" w:rsidRPr="00666D8E" w:rsidRDefault="00666D8E" w:rsidP="00666D8E">
            <w:pPr>
              <w:suppressAutoHyphens w:val="0"/>
              <w:spacing w:before="60" w:after="60" w:line="240" w:lineRule="exact"/>
              <w:rPr>
                <w:rFonts w:eastAsia="Calibri" w:cs="Tahoma"/>
                <w:bCs/>
                <w:i/>
                <w:sz w:val="22"/>
                <w:szCs w:val="20"/>
                <w:lang w:val="el-GR" w:eastAsia="en-US"/>
              </w:rPr>
            </w:pPr>
            <w:r w:rsidRPr="00666D8E">
              <w:rPr>
                <w:rFonts w:asciiTheme="minorHAnsi" w:hAnsiTheme="minorHAnsi" w:cs="Tahoma"/>
                <w:i/>
                <w:sz w:val="22"/>
                <w:szCs w:val="22"/>
                <w:lang w:val="el-GR"/>
              </w:rPr>
              <w:t>Αναφέρετε το ποσοστό και τον τρόπο υπολογισμού τους επί του συνόλου της πρώτης ύλης που επεξεργάζεται βάσει προτύπου</w:t>
            </w:r>
          </w:p>
        </w:tc>
      </w:tr>
      <w:tr w:rsidR="00666D8E" w:rsidRPr="006E503E" w:rsidTr="002E7428">
        <w:tblPrEx>
          <w:tblLook w:val="01E0" w:firstRow="1" w:lastRow="1" w:firstColumn="1" w:lastColumn="1" w:noHBand="0" w:noVBand="0"/>
        </w:tblPrEx>
        <w:trPr>
          <w:trHeight w:val="6276"/>
        </w:trPr>
        <w:tc>
          <w:tcPr>
            <w:tcW w:w="9841" w:type="dxa"/>
            <w:gridSpan w:val="5"/>
            <w:tcBorders>
              <w:bottom w:val="single" w:sz="4" w:space="0" w:color="auto"/>
            </w:tcBorders>
            <w:shd w:val="clear" w:color="auto" w:fill="auto"/>
          </w:tcPr>
          <w:p w:rsidR="00666D8E" w:rsidRPr="002D7BBD" w:rsidRDefault="00666D8E" w:rsidP="00477CFE">
            <w:pPr>
              <w:suppressAutoHyphens w:val="0"/>
              <w:spacing w:before="60" w:after="60" w:line="240" w:lineRule="exact"/>
              <w:rPr>
                <w:rFonts w:eastAsia="Calibri" w:cs="Tahoma"/>
                <w:b/>
                <w:bCs/>
                <w:sz w:val="22"/>
                <w:szCs w:val="20"/>
                <w:lang w:val="el-GR" w:eastAsia="en-US"/>
              </w:rPr>
            </w:pPr>
          </w:p>
        </w:tc>
      </w:tr>
      <w:tr w:rsidR="0020283C" w:rsidRPr="006E503E" w:rsidTr="005E6BE5">
        <w:tblPrEx>
          <w:tblLook w:val="01E0" w:firstRow="1" w:lastRow="1" w:firstColumn="1" w:lastColumn="1" w:noHBand="0" w:noVBand="0"/>
        </w:tblPrEx>
        <w:trPr>
          <w:trHeight w:val="480"/>
        </w:trPr>
        <w:tc>
          <w:tcPr>
            <w:tcW w:w="1397" w:type="dxa"/>
            <w:tcBorders>
              <w:bottom w:val="single" w:sz="4" w:space="0" w:color="auto"/>
            </w:tcBorders>
            <w:shd w:val="clear" w:color="auto" w:fill="BFBFBF"/>
          </w:tcPr>
          <w:p w:rsidR="0020283C" w:rsidRPr="00666D8E" w:rsidRDefault="0020283C" w:rsidP="00666D8E">
            <w:pPr>
              <w:spacing w:before="60" w:line="280" w:lineRule="atLeast"/>
              <w:rPr>
                <w:rFonts w:ascii="Trebuchet MS" w:eastAsia="Calibri" w:hAnsi="Trebuchet MS" w:cs="Tahoma"/>
                <w:b/>
                <w:sz w:val="22"/>
                <w:szCs w:val="22"/>
                <w:lang w:val="el-GR" w:eastAsia="el-GR"/>
              </w:rPr>
            </w:pPr>
            <w:r w:rsidRPr="00161417">
              <w:rPr>
                <w:rFonts w:eastAsia="Calibri" w:cs="Tahoma"/>
                <w:b/>
                <w:bCs/>
                <w:sz w:val="22"/>
                <w:szCs w:val="22"/>
                <w:lang w:val="el-GR"/>
              </w:rPr>
              <w:lastRenderedPageBreak/>
              <w:t>17.</w:t>
            </w:r>
            <w:r>
              <w:rPr>
                <w:rFonts w:eastAsia="Calibri" w:cs="Tahoma"/>
                <w:b/>
                <w:bCs/>
                <w:sz w:val="22"/>
                <w:szCs w:val="22"/>
                <w:lang w:val="el-GR"/>
              </w:rPr>
              <w:t>1</w:t>
            </w:r>
            <w:r w:rsidR="0018243F">
              <w:rPr>
                <w:rFonts w:eastAsia="Calibri" w:cs="Tahoma"/>
                <w:b/>
                <w:bCs/>
                <w:sz w:val="22"/>
                <w:szCs w:val="22"/>
                <w:lang w:val="el-GR"/>
              </w:rPr>
              <w:t>5</w:t>
            </w:r>
          </w:p>
        </w:tc>
        <w:tc>
          <w:tcPr>
            <w:tcW w:w="8444" w:type="dxa"/>
            <w:gridSpan w:val="4"/>
            <w:tcBorders>
              <w:bottom w:val="single" w:sz="4" w:space="0" w:color="auto"/>
            </w:tcBorders>
            <w:shd w:val="clear" w:color="auto" w:fill="D9D9D9"/>
          </w:tcPr>
          <w:p w:rsidR="0020283C" w:rsidRPr="00666D8E" w:rsidRDefault="00666D8E" w:rsidP="00477CFE">
            <w:pPr>
              <w:suppressAutoHyphens w:val="0"/>
              <w:spacing w:before="60" w:after="60" w:line="240" w:lineRule="exact"/>
              <w:rPr>
                <w:rFonts w:asciiTheme="minorHAnsi" w:hAnsiTheme="minorHAnsi"/>
                <w:i/>
                <w:sz w:val="22"/>
                <w:szCs w:val="22"/>
                <w:lang w:val="el-GR"/>
              </w:rPr>
            </w:pPr>
            <w:r w:rsidRPr="00666D8E">
              <w:rPr>
                <w:rFonts w:asciiTheme="minorHAnsi" w:hAnsiTheme="minorHAnsi" w:cs="Calibri"/>
                <w:b/>
                <w:bCs/>
                <w:sz w:val="22"/>
                <w:szCs w:val="22"/>
                <w:lang w:val="el-GR"/>
              </w:rPr>
              <w:t>ΣΥΜΒΑΤΟΤΗΤΑ ΠΡΟΤΕΙΝΟΜΕΝΟΥ ΕΡΓΟΥ ΜΕ ΤΗΝ ΤΟΠΙΚΗ ΑΡΧΙΤΕΚΤΟΝΙΚΗ</w:t>
            </w:r>
            <w:r w:rsidRPr="00666D8E">
              <w:rPr>
                <w:rFonts w:asciiTheme="minorHAnsi" w:hAnsiTheme="minorHAnsi"/>
                <w:i/>
                <w:sz w:val="22"/>
                <w:szCs w:val="22"/>
                <w:lang w:val="el-GR"/>
              </w:rPr>
              <w:t xml:space="preserve"> </w:t>
            </w:r>
            <w:r w:rsidR="00F97668" w:rsidRPr="00666D8E">
              <w:rPr>
                <w:rFonts w:asciiTheme="minorHAnsi" w:hAnsiTheme="minorHAnsi" w:cs="Tahoma"/>
                <w:b/>
                <w:sz w:val="22"/>
                <w:szCs w:val="22"/>
                <w:lang w:val="el-GR"/>
              </w:rPr>
              <w:t>(ΜΟΝ</w:t>
            </w:r>
            <w:r w:rsidR="00F97668">
              <w:rPr>
                <w:rFonts w:asciiTheme="minorHAnsi" w:hAnsiTheme="minorHAnsi" w:cs="Tahoma"/>
                <w:b/>
                <w:sz w:val="22"/>
                <w:szCs w:val="22"/>
                <w:lang w:val="el-GR"/>
              </w:rPr>
              <w:t>Ο ΓΙΑ ΤΙΣ ΥΠΟΔΡΑΣΕΙΣ 19.2.2.3 ΚΑΙ 19.2.3.3</w:t>
            </w:r>
            <w:r w:rsidR="00F97668" w:rsidRPr="00666D8E">
              <w:rPr>
                <w:rFonts w:asciiTheme="minorHAnsi" w:hAnsiTheme="minorHAnsi" w:cs="Tahoma"/>
                <w:b/>
                <w:sz w:val="22"/>
                <w:szCs w:val="22"/>
                <w:lang w:val="el-GR"/>
              </w:rPr>
              <w:t>)</w:t>
            </w:r>
          </w:p>
        </w:tc>
      </w:tr>
      <w:tr w:rsidR="00666D8E" w:rsidRPr="00F97668" w:rsidTr="005E6BE5">
        <w:tblPrEx>
          <w:tblLook w:val="01E0" w:firstRow="1" w:lastRow="1" w:firstColumn="1" w:lastColumn="1" w:noHBand="0" w:noVBand="0"/>
        </w:tblPrEx>
        <w:trPr>
          <w:trHeight w:val="164"/>
        </w:trPr>
        <w:tc>
          <w:tcPr>
            <w:tcW w:w="3257" w:type="dxa"/>
            <w:gridSpan w:val="2"/>
            <w:tcBorders>
              <w:bottom w:val="single" w:sz="4" w:space="0" w:color="auto"/>
            </w:tcBorders>
            <w:shd w:val="clear" w:color="auto" w:fill="auto"/>
            <w:vAlign w:val="center"/>
          </w:tcPr>
          <w:p w:rsidR="00666D8E" w:rsidRPr="00666D8E" w:rsidRDefault="00666D8E" w:rsidP="00666D8E">
            <w:pPr>
              <w:suppressAutoHyphens w:val="0"/>
              <w:spacing w:before="60" w:after="60" w:line="240" w:lineRule="exact"/>
              <w:jc w:val="left"/>
              <w:rPr>
                <w:rFonts w:asciiTheme="minorHAnsi" w:hAnsiTheme="minorHAnsi" w:cs="Calibri"/>
                <w:b/>
                <w:bCs/>
                <w:sz w:val="22"/>
                <w:szCs w:val="22"/>
                <w:lang w:val="el-GR"/>
              </w:rPr>
            </w:pPr>
          </w:p>
        </w:tc>
        <w:tc>
          <w:tcPr>
            <w:tcW w:w="2669" w:type="dxa"/>
            <w:tcBorders>
              <w:bottom w:val="single" w:sz="4" w:space="0" w:color="auto"/>
            </w:tcBorders>
            <w:shd w:val="clear" w:color="auto" w:fill="auto"/>
            <w:vAlign w:val="center"/>
          </w:tcPr>
          <w:p w:rsidR="00666D8E" w:rsidRPr="00F97668" w:rsidRDefault="00666D8E" w:rsidP="00666D8E">
            <w:pPr>
              <w:tabs>
                <w:tab w:val="left" w:pos="2977"/>
                <w:tab w:val="left" w:pos="3261"/>
              </w:tabs>
              <w:overflowPunct w:val="0"/>
              <w:autoSpaceDE w:val="0"/>
              <w:autoSpaceDN w:val="0"/>
              <w:adjustRightInd w:val="0"/>
              <w:spacing w:line="240" w:lineRule="auto"/>
              <w:jc w:val="center"/>
              <w:textAlignment w:val="baseline"/>
              <w:rPr>
                <w:rFonts w:asciiTheme="minorHAnsi" w:hAnsiTheme="minorHAnsi" w:cs="Calibri"/>
                <w:i/>
                <w:iCs/>
                <w:sz w:val="22"/>
                <w:szCs w:val="22"/>
                <w:lang w:val="el-GR"/>
              </w:rPr>
            </w:pPr>
            <w:r w:rsidRPr="00F97668">
              <w:rPr>
                <w:rFonts w:asciiTheme="minorHAnsi" w:hAnsiTheme="minorHAnsi" w:cs="Calibri"/>
                <w:i/>
                <w:iCs/>
                <w:sz w:val="22"/>
                <w:szCs w:val="22"/>
                <w:lang w:val="el-GR"/>
              </w:rPr>
              <w:t>ΝΑΙ</w:t>
            </w:r>
          </w:p>
        </w:tc>
        <w:tc>
          <w:tcPr>
            <w:tcW w:w="3915" w:type="dxa"/>
            <w:gridSpan w:val="2"/>
            <w:tcBorders>
              <w:bottom w:val="single" w:sz="4" w:space="0" w:color="auto"/>
            </w:tcBorders>
            <w:shd w:val="clear" w:color="auto" w:fill="auto"/>
            <w:vAlign w:val="center"/>
          </w:tcPr>
          <w:p w:rsidR="00666D8E" w:rsidRPr="00F97668" w:rsidRDefault="00666D8E" w:rsidP="00666D8E">
            <w:pPr>
              <w:tabs>
                <w:tab w:val="left" w:pos="2977"/>
                <w:tab w:val="left" w:pos="3261"/>
              </w:tabs>
              <w:overflowPunct w:val="0"/>
              <w:autoSpaceDE w:val="0"/>
              <w:autoSpaceDN w:val="0"/>
              <w:adjustRightInd w:val="0"/>
              <w:spacing w:line="240" w:lineRule="auto"/>
              <w:jc w:val="center"/>
              <w:textAlignment w:val="baseline"/>
              <w:rPr>
                <w:rFonts w:asciiTheme="minorHAnsi" w:hAnsiTheme="minorHAnsi" w:cs="Calibri"/>
                <w:i/>
                <w:iCs/>
                <w:sz w:val="22"/>
                <w:szCs w:val="22"/>
                <w:lang w:val="el-GR"/>
              </w:rPr>
            </w:pPr>
            <w:r w:rsidRPr="00F97668">
              <w:rPr>
                <w:rFonts w:asciiTheme="minorHAnsi" w:hAnsiTheme="minorHAnsi" w:cs="Calibri"/>
                <w:i/>
                <w:iCs/>
                <w:sz w:val="22"/>
                <w:szCs w:val="22"/>
                <w:lang w:val="el-GR"/>
              </w:rPr>
              <w:t>ΟΧΙ</w:t>
            </w:r>
          </w:p>
        </w:tc>
      </w:tr>
      <w:tr w:rsidR="00666D8E" w:rsidRPr="00F97668" w:rsidTr="005E6BE5">
        <w:tblPrEx>
          <w:tblLook w:val="01E0" w:firstRow="1" w:lastRow="1" w:firstColumn="1" w:lastColumn="1" w:noHBand="0" w:noVBand="0"/>
        </w:tblPrEx>
        <w:trPr>
          <w:trHeight w:val="320"/>
        </w:trPr>
        <w:tc>
          <w:tcPr>
            <w:tcW w:w="3257" w:type="dxa"/>
            <w:gridSpan w:val="2"/>
            <w:tcBorders>
              <w:bottom w:val="single" w:sz="4" w:space="0" w:color="auto"/>
            </w:tcBorders>
            <w:shd w:val="clear" w:color="auto" w:fill="auto"/>
            <w:vAlign w:val="center"/>
          </w:tcPr>
          <w:p w:rsidR="00666D8E" w:rsidRPr="00F97668" w:rsidRDefault="00666D8E" w:rsidP="00666D8E">
            <w:pPr>
              <w:tabs>
                <w:tab w:val="left" w:pos="2977"/>
                <w:tab w:val="left" w:pos="3261"/>
              </w:tabs>
              <w:overflowPunct w:val="0"/>
              <w:autoSpaceDE w:val="0"/>
              <w:autoSpaceDN w:val="0"/>
              <w:adjustRightInd w:val="0"/>
              <w:spacing w:line="240" w:lineRule="auto"/>
              <w:jc w:val="left"/>
              <w:textAlignment w:val="baseline"/>
              <w:rPr>
                <w:rFonts w:asciiTheme="minorHAnsi" w:hAnsiTheme="minorHAnsi" w:cs="Calibri"/>
                <w:i/>
                <w:iCs/>
                <w:sz w:val="22"/>
                <w:szCs w:val="22"/>
                <w:lang w:val="el-GR"/>
              </w:rPr>
            </w:pPr>
            <w:r w:rsidRPr="00F97668">
              <w:rPr>
                <w:rFonts w:asciiTheme="minorHAnsi" w:hAnsiTheme="minorHAnsi" w:cs="Calibri"/>
                <w:i/>
                <w:iCs/>
                <w:sz w:val="22"/>
                <w:szCs w:val="22"/>
                <w:lang w:val="el-GR"/>
              </w:rPr>
              <w:t>Διατηρητέο κτίριο</w:t>
            </w:r>
          </w:p>
        </w:tc>
        <w:tc>
          <w:tcPr>
            <w:tcW w:w="2669" w:type="dxa"/>
            <w:tcBorders>
              <w:bottom w:val="single" w:sz="4" w:space="0" w:color="auto"/>
            </w:tcBorders>
            <w:shd w:val="clear" w:color="auto" w:fill="auto"/>
            <w:vAlign w:val="center"/>
          </w:tcPr>
          <w:p w:rsidR="00666D8E" w:rsidRPr="00F97668" w:rsidRDefault="00666D8E" w:rsidP="00666D8E">
            <w:pPr>
              <w:tabs>
                <w:tab w:val="left" w:pos="2977"/>
                <w:tab w:val="left" w:pos="3261"/>
              </w:tabs>
              <w:overflowPunct w:val="0"/>
              <w:autoSpaceDE w:val="0"/>
              <w:autoSpaceDN w:val="0"/>
              <w:adjustRightInd w:val="0"/>
              <w:spacing w:line="240" w:lineRule="auto"/>
              <w:jc w:val="left"/>
              <w:textAlignment w:val="baseline"/>
              <w:rPr>
                <w:rFonts w:asciiTheme="minorHAnsi" w:hAnsiTheme="minorHAnsi" w:cs="Calibri"/>
                <w:i/>
                <w:iCs/>
                <w:sz w:val="22"/>
                <w:szCs w:val="22"/>
                <w:lang w:val="el-GR"/>
              </w:rPr>
            </w:pPr>
          </w:p>
        </w:tc>
        <w:tc>
          <w:tcPr>
            <w:tcW w:w="3915" w:type="dxa"/>
            <w:gridSpan w:val="2"/>
            <w:tcBorders>
              <w:bottom w:val="single" w:sz="4" w:space="0" w:color="auto"/>
            </w:tcBorders>
            <w:shd w:val="clear" w:color="auto" w:fill="auto"/>
            <w:vAlign w:val="center"/>
          </w:tcPr>
          <w:p w:rsidR="00666D8E" w:rsidRPr="00F97668" w:rsidRDefault="00666D8E" w:rsidP="00666D8E">
            <w:pPr>
              <w:tabs>
                <w:tab w:val="left" w:pos="2977"/>
                <w:tab w:val="left" w:pos="3261"/>
              </w:tabs>
              <w:overflowPunct w:val="0"/>
              <w:autoSpaceDE w:val="0"/>
              <w:autoSpaceDN w:val="0"/>
              <w:adjustRightInd w:val="0"/>
              <w:spacing w:line="240" w:lineRule="auto"/>
              <w:jc w:val="left"/>
              <w:textAlignment w:val="baseline"/>
              <w:rPr>
                <w:rFonts w:asciiTheme="minorHAnsi" w:hAnsiTheme="minorHAnsi" w:cs="Calibri"/>
                <w:i/>
                <w:iCs/>
                <w:sz w:val="22"/>
                <w:szCs w:val="22"/>
                <w:lang w:val="el-GR"/>
              </w:rPr>
            </w:pPr>
          </w:p>
        </w:tc>
      </w:tr>
      <w:tr w:rsidR="00666D8E" w:rsidRPr="00F97668" w:rsidTr="005E6BE5">
        <w:tblPrEx>
          <w:tblLook w:val="01E0" w:firstRow="1" w:lastRow="1" w:firstColumn="1" w:lastColumn="1" w:noHBand="0" w:noVBand="0"/>
        </w:tblPrEx>
        <w:trPr>
          <w:trHeight w:val="320"/>
        </w:trPr>
        <w:tc>
          <w:tcPr>
            <w:tcW w:w="3257" w:type="dxa"/>
            <w:gridSpan w:val="2"/>
            <w:tcBorders>
              <w:bottom w:val="single" w:sz="4" w:space="0" w:color="auto"/>
            </w:tcBorders>
            <w:shd w:val="clear" w:color="auto" w:fill="auto"/>
            <w:vAlign w:val="center"/>
          </w:tcPr>
          <w:p w:rsidR="00666D8E" w:rsidRPr="00F97668" w:rsidRDefault="00666D8E" w:rsidP="00666D8E">
            <w:pPr>
              <w:tabs>
                <w:tab w:val="left" w:pos="2977"/>
                <w:tab w:val="left" w:pos="3261"/>
              </w:tabs>
              <w:overflowPunct w:val="0"/>
              <w:autoSpaceDE w:val="0"/>
              <w:autoSpaceDN w:val="0"/>
              <w:adjustRightInd w:val="0"/>
              <w:spacing w:line="240" w:lineRule="auto"/>
              <w:jc w:val="left"/>
              <w:textAlignment w:val="baseline"/>
              <w:rPr>
                <w:rFonts w:asciiTheme="minorHAnsi" w:hAnsiTheme="minorHAnsi" w:cs="Calibri"/>
                <w:i/>
                <w:iCs/>
                <w:sz w:val="22"/>
                <w:szCs w:val="22"/>
                <w:lang w:val="el-GR"/>
              </w:rPr>
            </w:pPr>
            <w:r w:rsidRPr="00F97668">
              <w:rPr>
                <w:rFonts w:asciiTheme="minorHAnsi" w:hAnsiTheme="minorHAnsi" w:cs="Calibri"/>
                <w:i/>
                <w:iCs/>
                <w:sz w:val="22"/>
                <w:szCs w:val="22"/>
                <w:lang w:val="el-GR"/>
              </w:rPr>
              <w:t>Παραδοσιακό κτίριο</w:t>
            </w:r>
          </w:p>
        </w:tc>
        <w:tc>
          <w:tcPr>
            <w:tcW w:w="2669" w:type="dxa"/>
            <w:tcBorders>
              <w:bottom w:val="single" w:sz="4" w:space="0" w:color="auto"/>
            </w:tcBorders>
            <w:shd w:val="clear" w:color="auto" w:fill="auto"/>
            <w:vAlign w:val="center"/>
          </w:tcPr>
          <w:p w:rsidR="00666D8E" w:rsidRPr="00F97668" w:rsidRDefault="00666D8E" w:rsidP="00666D8E">
            <w:pPr>
              <w:tabs>
                <w:tab w:val="left" w:pos="2977"/>
                <w:tab w:val="left" w:pos="3261"/>
              </w:tabs>
              <w:overflowPunct w:val="0"/>
              <w:autoSpaceDE w:val="0"/>
              <w:autoSpaceDN w:val="0"/>
              <w:adjustRightInd w:val="0"/>
              <w:spacing w:line="240" w:lineRule="auto"/>
              <w:jc w:val="left"/>
              <w:textAlignment w:val="baseline"/>
              <w:rPr>
                <w:rFonts w:asciiTheme="minorHAnsi" w:hAnsiTheme="minorHAnsi" w:cs="Calibri"/>
                <w:i/>
                <w:iCs/>
                <w:sz w:val="22"/>
                <w:szCs w:val="22"/>
                <w:lang w:val="el-GR"/>
              </w:rPr>
            </w:pPr>
          </w:p>
        </w:tc>
        <w:tc>
          <w:tcPr>
            <w:tcW w:w="3915" w:type="dxa"/>
            <w:gridSpan w:val="2"/>
            <w:tcBorders>
              <w:bottom w:val="single" w:sz="4" w:space="0" w:color="auto"/>
            </w:tcBorders>
            <w:shd w:val="clear" w:color="auto" w:fill="auto"/>
            <w:vAlign w:val="center"/>
          </w:tcPr>
          <w:p w:rsidR="00666D8E" w:rsidRPr="00F97668" w:rsidRDefault="00666D8E" w:rsidP="00666D8E">
            <w:pPr>
              <w:tabs>
                <w:tab w:val="left" w:pos="2977"/>
                <w:tab w:val="left" w:pos="3261"/>
              </w:tabs>
              <w:overflowPunct w:val="0"/>
              <w:autoSpaceDE w:val="0"/>
              <w:autoSpaceDN w:val="0"/>
              <w:adjustRightInd w:val="0"/>
              <w:spacing w:line="240" w:lineRule="auto"/>
              <w:jc w:val="left"/>
              <w:textAlignment w:val="baseline"/>
              <w:rPr>
                <w:rFonts w:asciiTheme="minorHAnsi" w:hAnsiTheme="minorHAnsi" w:cs="Calibri"/>
                <w:i/>
                <w:iCs/>
                <w:sz w:val="22"/>
                <w:szCs w:val="22"/>
                <w:lang w:val="el-GR"/>
              </w:rPr>
            </w:pPr>
          </w:p>
        </w:tc>
      </w:tr>
      <w:tr w:rsidR="00666D8E" w:rsidRPr="00F97668" w:rsidTr="005E6BE5">
        <w:tblPrEx>
          <w:tblLook w:val="01E0" w:firstRow="1" w:lastRow="1" w:firstColumn="1" w:lastColumn="1" w:noHBand="0" w:noVBand="0"/>
        </w:tblPrEx>
        <w:trPr>
          <w:trHeight w:val="320"/>
        </w:trPr>
        <w:tc>
          <w:tcPr>
            <w:tcW w:w="3257" w:type="dxa"/>
            <w:gridSpan w:val="2"/>
            <w:tcBorders>
              <w:bottom w:val="single" w:sz="4" w:space="0" w:color="auto"/>
            </w:tcBorders>
            <w:shd w:val="clear" w:color="auto" w:fill="auto"/>
            <w:vAlign w:val="center"/>
          </w:tcPr>
          <w:p w:rsidR="00666D8E" w:rsidRPr="00F97668" w:rsidRDefault="00666D8E" w:rsidP="00666D8E">
            <w:pPr>
              <w:tabs>
                <w:tab w:val="left" w:pos="2977"/>
                <w:tab w:val="left" w:pos="3261"/>
              </w:tabs>
              <w:overflowPunct w:val="0"/>
              <w:autoSpaceDE w:val="0"/>
              <w:autoSpaceDN w:val="0"/>
              <w:adjustRightInd w:val="0"/>
              <w:spacing w:line="240" w:lineRule="auto"/>
              <w:jc w:val="left"/>
              <w:textAlignment w:val="baseline"/>
              <w:rPr>
                <w:rFonts w:asciiTheme="minorHAnsi" w:hAnsiTheme="minorHAnsi" w:cs="Calibri"/>
                <w:i/>
                <w:iCs/>
                <w:sz w:val="22"/>
                <w:szCs w:val="22"/>
                <w:lang w:val="el-GR"/>
              </w:rPr>
            </w:pPr>
            <w:r w:rsidRPr="00F97668">
              <w:rPr>
                <w:rFonts w:asciiTheme="minorHAnsi" w:hAnsiTheme="minorHAnsi" w:cs="Calibri"/>
                <w:i/>
                <w:iCs/>
                <w:sz w:val="22"/>
                <w:szCs w:val="22"/>
                <w:lang w:val="el-GR"/>
              </w:rPr>
              <w:t>Παραδοσιακός οικισμός</w:t>
            </w:r>
          </w:p>
        </w:tc>
        <w:tc>
          <w:tcPr>
            <w:tcW w:w="2669" w:type="dxa"/>
            <w:tcBorders>
              <w:bottom w:val="single" w:sz="4" w:space="0" w:color="auto"/>
            </w:tcBorders>
            <w:shd w:val="clear" w:color="auto" w:fill="auto"/>
            <w:vAlign w:val="center"/>
          </w:tcPr>
          <w:p w:rsidR="00666D8E" w:rsidRPr="00F97668" w:rsidRDefault="00666D8E" w:rsidP="00666D8E">
            <w:pPr>
              <w:tabs>
                <w:tab w:val="left" w:pos="2977"/>
                <w:tab w:val="left" w:pos="3261"/>
              </w:tabs>
              <w:overflowPunct w:val="0"/>
              <w:autoSpaceDE w:val="0"/>
              <w:autoSpaceDN w:val="0"/>
              <w:adjustRightInd w:val="0"/>
              <w:spacing w:line="240" w:lineRule="auto"/>
              <w:jc w:val="left"/>
              <w:textAlignment w:val="baseline"/>
              <w:rPr>
                <w:rFonts w:asciiTheme="minorHAnsi" w:hAnsiTheme="minorHAnsi" w:cs="Calibri"/>
                <w:i/>
                <w:iCs/>
                <w:sz w:val="22"/>
                <w:szCs w:val="22"/>
                <w:lang w:val="el-GR"/>
              </w:rPr>
            </w:pPr>
          </w:p>
        </w:tc>
        <w:tc>
          <w:tcPr>
            <w:tcW w:w="3915" w:type="dxa"/>
            <w:gridSpan w:val="2"/>
            <w:tcBorders>
              <w:bottom w:val="single" w:sz="4" w:space="0" w:color="auto"/>
            </w:tcBorders>
            <w:shd w:val="clear" w:color="auto" w:fill="auto"/>
            <w:vAlign w:val="center"/>
          </w:tcPr>
          <w:p w:rsidR="00666D8E" w:rsidRPr="00F97668" w:rsidRDefault="00666D8E" w:rsidP="00666D8E">
            <w:pPr>
              <w:tabs>
                <w:tab w:val="left" w:pos="2977"/>
                <w:tab w:val="left" w:pos="3261"/>
              </w:tabs>
              <w:overflowPunct w:val="0"/>
              <w:autoSpaceDE w:val="0"/>
              <w:autoSpaceDN w:val="0"/>
              <w:adjustRightInd w:val="0"/>
              <w:spacing w:line="240" w:lineRule="auto"/>
              <w:jc w:val="left"/>
              <w:textAlignment w:val="baseline"/>
              <w:rPr>
                <w:rFonts w:asciiTheme="minorHAnsi" w:hAnsiTheme="minorHAnsi" w:cs="Calibri"/>
                <w:i/>
                <w:iCs/>
                <w:sz w:val="22"/>
                <w:szCs w:val="22"/>
                <w:lang w:val="el-GR"/>
              </w:rPr>
            </w:pPr>
          </w:p>
        </w:tc>
      </w:tr>
      <w:tr w:rsidR="00666D8E" w:rsidRPr="00F97668" w:rsidTr="009F7D9A">
        <w:tblPrEx>
          <w:tblLook w:val="01E0" w:firstRow="1" w:lastRow="1" w:firstColumn="1" w:lastColumn="1" w:noHBand="0" w:noVBand="0"/>
        </w:tblPrEx>
        <w:trPr>
          <w:trHeight w:val="2810"/>
        </w:trPr>
        <w:tc>
          <w:tcPr>
            <w:tcW w:w="9841" w:type="dxa"/>
            <w:gridSpan w:val="5"/>
            <w:tcBorders>
              <w:bottom w:val="single" w:sz="4" w:space="0" w:color="auto"/>
            </w:tcBorders>
            <w:shd w:val="clear" w:color="auto" w:fill="auto"/>
          </w:tcPr>
          <w:p w:rsidR="00666D8E" w:rsidRPr="00666D8E" w:rsidRDefault="00666D8E" w:rsidP="00477CFE">
            <w:pPr>
              <w:suppressAutoHyphens w:val="0"/>
              <w:spacing w:before="60" w:after="60" w:line="240" w:lineRule="exact"/>
              <w:rPr>
                <w:rFonts w:asciiTheme="minorHAnsi" w:hAnsiTheme="minorHAnsi" w:cs="Calibri"/>
                <w:b/>
                <w:bCs/>
                <w:sz w:val="22"/>
                <w:szCs w:val="22"/>
                <w:lang w:val="el-GR"/>
              </w:rPr>
            </w:pPr>
          </w:p>
        </w:tc>
      </w:tr>
      <w:tr w:rsidR="003259E6" w:rsidRPr="006E503E" w:rsidTr="005E6BE5">
        <w:tblPrEx>
          <w:tblLook w:val="01E0" w:firstRow="1" w:lastRow="1" w:firstColumn="1" w:lastColumn="1" w:noHBand="0" w:noVBand="0"/>
        </w:tblPrEx>
        <w:trPr>
          <w:trHeight w:val="480"/>
        </w:trPr>
        <w:tc>
          <w:tcPr>
            <w:tcW w:w="1397" w:type="dxa"/>
            <w:tcBorders>
              <w:bottom w:val="single" w:sz="4" w:space="0" w:color="auto"/>
            </w:tcBorders>
            <w:shd w:val="clear" w:color="auto" w:fill="BFBFBF"/>
          </w:tcPr>
          <w:p w:rsidR="003259E6" w:rsidRPr="004B02B9" w:rsidRDefault="003259E6" w:rsidP="00477CFE">
            <w:pPr>
              <w:spacing w:before="60" w:line="280" w:lineRule="atLeast"/>
              <w:rPr>
                <w:rFonts w:ascii="Trebuchet MS" w:eastAsia="Calibri" w:hAnsi="Trebuchet MS" w:cs="Tahoma"/>
                <w:b/>
                <w:sz w:val="22"/>
                <w:szCs w:val="22"/>
                <w:lang w:val="el-GR" w:eastAsia="el-GR"/>
              </w:rPr>
            </w:pPr>
            <w:r w:rsidRPr="00161417">
              <w:rPr>
                <w:rFonts w:eastAsia="Calibri" w:cs="Tahoma"/>
                <w:b/>
                <w:bCs/>
                <w:sz w:val="22"/>
                <w:szCs w:val="22"/>
                <w:lang w:val="el-GR"/>
              </w:rPr>
              <w:t>17.</w:t>
            </w:r>
            <w:r>
              <w:rPr>
                <w:rFonts w:eastAsia="Calibri" w:cs="Tahoma"/>
                <w:b/>
                <w:bCs/>
                <w:sz w:val="22"/>
                <w:szCs w:val="22"/>
                <w:lang w:val="el-GR"/>
              </w:rPr>
              <w:t>1</w:t>
            </w:r>
            <w:r w:rsidR="0018243F">
              <w:rPr>
                <w:rFonts w:eastAsia="Calibri" w:cs="Tahoma"/>
                <w:b/>
                <w:bCs/>
                <w:sz w:val="22"/>
                <w:szCs w:val="22"/>
                <w:lang w:val="el-GR"/>
              </w:rPr>
              <w:t>6</w:t>
            </w:r>
          </w:p>
        </w:tc>
        <w:tc>
          <w:tcPr>
            <w:tcW w:w="8444" w:type="dxa"/>
            <w:gridSpan w:val="4"/>
            <w:tcBorders>
              <w:bottom w:val="single" w:sz="4" w:space="0" w:color="auto"/>
            </w:tcBorders>
            <w:shd w:val="clear" w:color="auto" w:fill="D9D9D9"/>
          </w:tcPr>
          <w:p w:rsidR="003259E6" w:rsidRPr="00666D8E" w:rsidRDefault="003259E6" w:rsidP="009F7D9A">
            <w:pPr>
              <w:suppressAutoHyphens w:val="0"/>
              <w:spacing w:before="60" w:after="60" w:line="240" w:lineRule="exact"/>
              <w:rPr>
                <w:rFonts w:asciiTheme="minorHAnsi" w:hAnsiTheme="minorHAnsi"/>
                <w:i/>
                <w:sz w:val="22"/>
                <w:szCs w:val="22"/>
                <w:lang w:val="el-GR"/>
              </w:rPr>
            </w:pPr>
            <w:r>
              <w:rPr>
                <w:rFonts w:asciiTheme="minorHAnsi" w:hAnsiTheme="minorHAnsi" w:cs="Calibri"/>
                <w:b/>
                <w:bCs/>
                <w:sz w:val="22"/>
                <w:szCs w:val="22"/>
                <w:lang w:val="el-GR"/>
              </w:rPr>
              <w:t>ΠΕΡΙΓΡΑΦΗ ΕΝΣΩΜΑΤΩΣΗΣ Τ</w:t>
            </w:r>
            <w:r w:rsidR="009F7D9A">
              <w:rPr>
                <w:rFonts w:asciiTheme="minorHAnsi" w:hAnsiTheme="minorHAnsi" w:cs="Calibri"/>
                <w:b/>
                <w:bCs/>
                <w:sz w:val="22"/>
                <w:szCs w:val="22"/>
                <w:lang w:val="el-GR"/>
              </w:rPr>
              <w:t>ΩΝ</w:t>
            </w:r>
            <w:r>
              <w:rPr>
                <w:rFonts w:asciiTheme="minorHAnsi" w:hAnsiTheme="minorHAnsi" w:cs="Calibri"/>
                <w:b/>
                <w:bCs/>
                <w:sz w:val="22"/>
                <w:szCs w:val="22"/>
                <w:lang w:val="el-GR"/>
              </w:rPr>
              <w:t xml:space="preserve"> ΑΚΟΛΟΥΘΩΝ (ΟΡΙΖΟΝΤΙΩΝ) ΠΟΛΙΤΙΚΩΝ ΑΠΟ ΤΗΝ ΠΡΑΞΗ</w:t>
            </w:r>
            <w:r w:rsidRPr="00666D8E">
              <w:rPr>
                <w:rFonts w:asciiTheme="minorHAnsi" w:hAnsiTheme="minorHAnsi"/>
                <w:i/>
                <w:sz w:val="22"/>
                <w:szCs w:val="22"/>
                <w:lang w:val="el-GR"/>
              </w:rPr>
              <w:t xml:space="preserve"> </w:t>
            </w:r>
          </w:p>
        </w:tc>
      </w:tr>
      <w:tr w:rsidR="00161417" w:rsidRPr="006E503E" w:rsidTr="005E6BE5">
        <w:tblPrEx>
          <w:tblLook w:val="01E0" w:firstRow="1" w:lastRow="1" w:firstColumn="1" w:lastColumn="1" w:noHBand="0" w:noVBand="0"/>
        </w:tblPrEx>
        <w:tc>
          <w:tcPr>
            <w:tcW w:w="9841" w:type="dxa"/>
            <w:gridSpan w:val="5"/>
            <w:shd w:val="clear" w:color="auto" w:fill="auto"/>
          </w:tcPr>
          <w:p w:rsidR="00161417" w:rsidRPr="002126F1" w:rsidRDefault="002126F1" w:rsidP="00477CFE">
            <w:pPr>
              <w:spacing w:before="60" w:line="280" w:lineRule="atLeast"/>
              <w:ind w:left="318" w:hanging="284"/>
              <w:rPr>
                <w:rFonts w:eastAsia="Calibri" w:cs="Tahoma"/>
                <w:bCs/>
                <w:sz w:val="22"/>
                <w:szCs w:val="22"/>
                <w:lang w:val="el-GR"/>
              </w:rPr>
            </w:pPr>
            <w:r>
              <w:rPr>
                <w:rFonts w:eastAsia="Calibri" w:cs="Tahoma"/>
                <w:bCs/>
                <w:sz w:val="22"/>
                <w:szCs w:val="22"/>
                <w:lang w:val="en-US"/>
              </w:rPr>
              <w:t>A</w:t>
            </w:r>
            <w:r w:rsidRPr="002126F1">
              <w:rPr>
                <w:rFonts w:eastAsia="Calibri" w:cs="Tahoma"/>
                <w:bCs/>
                <w:sz w:val="22"/>
                <w:szCs w:val="22"/>
                <w:lang w:val="el-GR"/>
              </w:rPr>
              <w:t xml:space="preserve">. </w:t>
            </w:r>
            <w:r>
              <w:rPr>
                <w:rFonts w:eastAsia="Calibri" w:cs="Tahoma"/>
                <w:bCs/>
                <w:sz w:val="22"/>
                <w:szCs w:val="22"/>
                <w:lang w:val="el-GR"/>
              </w:rPr>
              <w:t xml:space="preserve">ΠΡΟΑΣΠΙΣΗ ΚΑΙ ΠΡΟΑΓΩΓΗ ΤΗΣ </w:t>
            </w:r>
            <w:r w:rsidR="00477CFE">
              <w:rPr>
                <w:rFonts w:eastAsia="Calibri" w:cs="Tahoma"/>
                <w:bCs/>
                <w:sz w:val="22"/>
                <w:szCs w:val="22"/>
                <w:lang w:val="el-GR"/>
              </w:rPr>
              <w:t>ΙΣΟΤΗΤΑΣ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tc>
      </w:tr>
      <w:tr w:rsidR="00161417" w:rsidRPr="006E503E" w:rsidTr="005E6BE5">
        <w:tblPrEx>
          <w:tblLook w:val="01E0" w:firstRow="1" w:lastRow="1" w:firstColumn="1" w:lastColumn="1" w:noHBand="0" w:noVBand="0"/>
        </w:tblPrEx>
        <w:trPr>
          <w:trHeight w:val="3401"/>
        </w:trPr>
        <w:tc>
          <w:tcPr>
            <w:tcW w:w="9841" w:type="dxa"/>
            <w:gridSpan w:val="5"/>
            <w:shd w:val="clear" w:color="auto" w:fill="auto"/>
          </w:tcPr>
          <w:p w:rsidR="00161417" w:rsidRDefault="00161417" w:rsidP="002314EC">
            <w:pPr>
              <w:suppressAutoHyphens w:val="0"/>
              <w:spacing w:before="60" w:after="60" w:line="240" w:lineRule="exact"/>
              <w:rPr>
                <w:rFonts w:ascii="Trebuchet MS" w:eastAsia="Calibri" w:hAnsi="Trebuchet MS" w:cs="Tahoma"/>
                <w:b/>
                <w:caps/>
                <w:szCs w:val="18"/>
                <w:lang w:val="el-GR" w:eastAsia="el-GR"/>
              </w:rPr>
            </w:pPr>
          </w:p>
        </w:tc>
      </w:tr>
      <w:tr w:rsidR="00161417" w:rsidRPr="006E503E" w:rsidTr="005E6BE5">
        <w:tblPrEx>
          <w:tblLook w:val="01E0" w:firstRow="1" w:lastRow="1" w:firstColumn="1" w:lastColumn="1" w:noHBand="0" w:noVBand="0"/>
        </w:tblPrEx>
        <w:tc>
          <w:tcPr>
            <w:tcW w:w="9841" w:type="dxa"/>
            <w:gridSpan w:val="5"/>
            <w:shd w:val="clear" w:color="auto" w:fill="auto"/>
          </w:tcPr>
          <w:p w:rsidR="00161417" w:rsidRDefault="00477CFE" w:rsidP="002314EC">
            <w:pPr>
              <w:suppressAutoHyphens w:val="0"/>
              <w:spacing w:before="60" w:after="60" w:line="240" w:lineRule="exact"/>
              <w:rPr>
                <w:rFonts w:ascii="Trebuchet MS" w:eastAsia="Calibri" w:hAnsi="Trebuchet MS" w:cs="Tahoma"/>
                <w:b/>
                <w:caps/>
                <w:szCs w:val="18"/>
                <w:lang w:val="el-GR" w:eastAsia="el-GR"/>
              </w:rPr>
            </w:pPr>
            <w:r w:rsidRPr="00477CFE">
              <w:rPr>
                <w:rFonts w:eastAsia="Calibri" w:cs="Tahoma"/>
                <w:bCs/>
                <w:sz w:val="22"/>
                <w:szCs w:val="22"/>
                <w:lang w:val="el-GR"/>
              </w:rPr>
              <w:t>Β. ΕΞΑΣΦΑΛΙΣΗ ΠΡΟΣΒΑΣΙΜΟΤΗΤΑΣ ΤΩΝ ΑΤΟΜΩΝ ΜΕ ΑΝΑΠΗΡΙΑ (ΕΚΘΕΣΗ ΤΕΚΜΗΡΙΩΣΗΣ)</w:t>
            </w:r>
          </w:p>
        </w:tc>
      </w:tr>
      <w:tr w:rsidR="00161417" w:rsidRPr="006E503E" w:rsidTr="005E6BE5">
        <w:tblPrEx>
          <w:tblLook w:val="01E0" w:firstRow="1" w:lastRow="1" w:firstColumn="1" w:lastColumn="1" w:noHBand="0" w:noVBand="0"/>
        </w:tblPrEx>
        <w:tc>
          <w:tcPr>
            <w:tcW w:w="9841" w:type="dxa"/>
            <w:gridSpan w:val="5"/>
            <w:shd w:val="clear" w:color="auto" w:fill="auto"/>
          </w:tcPr>
          <w:p w:rsidR="00477CFE" w:rsidRPr="00477CFE" w:rsidRDefault="00477CFE" w:rsidP="00477CFE">
            <w:pPr>
              <w:suppressAutoHyphens w:val="0"/>
              <w:autoSpaceDE w:val="0"/>
              <w:autoSpaceDN w:val="0"/>
              <w:adjustRightInd w:val="0"/>
              <w:spacing w:line="240" w:lineRule="auto"/>
              <w:rPr>
                <w:rFonts w:asciiTheme="minorHAnsi" w:eastAsiaTheme="minorHAnsi" w:hAnsiTheme="minorHAnsi" w:cs="Calibri-Italic"/>
                <w:i/>
                <w:iCs/>
                <w:sz w:val="22"/>
                <w:szCs w:val="22"/>
                <w:lang w:val="el-GR" w:eastAsia="en-US"/>
              </w:rPr>
            </w:pPr>
            <w:r w:rsidRPr="00477CFE">
              <w:rPr>
                <w:rFonts w:asciiTheme="minorHAnsi" w:eastAsiaTheme="minorHAnsi" w:hAnsiTheme="minorHAnsi" w:cs="Calibri-Italic"/>
                <w:i/>
                <w:iCs/>
                <w:sz w:val="22"/>
                <w:szCs w:val="22"/>
                <w:lang w:val="el-GR" w:eastAsia="en-US"/>
              </w:rPr>
              <w:t>α) Θα πρέπει να αναφέρονται οι απαιτήσεις που απορρέουν από τη νομοθεσία και ο τρόπος κάλυψής τους</w:t>
            </w:r>
          </w:p>
          <w:p w:rsidR="00161417" w:rsidRPr="00477CFE" w:rsidRDefault="009F7D9A" w:rsidP="00477CFE">
            <w:pPr>
              <w:suppressAutoHyphens w:val="0"/>
              <w:autoSpaceDE w:val="0"/>
              <w:autoSpaceDN w:val="0"/>
              <w:adjustRightInd w:val="0"/>
              <w:spacing w:line="240" w:lineRule="auto"/>
              <w:rPr>
                <w:rFonts w:asciiTheme="minorHAnsi" w:eastAsiaTheme="minorHAnsi" w:hAnsiTheme="minorHAnsi" w:cs="Calibri-Italic"/>
                <w:i/>
                <w:iCs/>
                <w:sz w:val="22"/>
                <w:szCs w:val="22"/>
                <w:lang w:val="el-GR" w:eastAsia="en-US"/>
              </w:rPr>
            </w:pPr>
            <w:r>
              <w:rPr>
                <w:rFonts w:asciiTheme="minorHAnsi" w:eastAsiaTheme="minorHAnsi" w:hAnsiTheme="minorHAnsi" w:cs="Calibri-Italic"/>
                <w:i/>
                <w:iCs/>
                <w:sz w:val="22"/>
                <w:szCs w:val="22"/>
                <w:lang w:val="el-GR" w:eastAsia="en-US"/>
              </w:rPr>
              <w:t>β)</w:t>
            </w:r>
            <w:ins w:id="1" w:author="Adora" w:date="2019-03-07T13:57:00Z">
              <w:r w:rsidR="001C33D7">
                <w:rPr>
                  <w:rFonts w:asciiTheme="minorHAnsi" w:eastAsiaTheme="minorHAnsi" w:hAnsiTheme="minorHAnsi" w:cs="Calibri-Italic"/>
                  <w:i/>
                  <w:iCs/>
                  <w:sz w:val="22"/>
                  <w:szCs w:val="22"/>
                  <w:lang w:val="el-GR" w:eastAsia="en-US"/>
                </w:rPr>
                <w:t xml:space="preserve"> </w:t>
              </w:r>
            </w:ins>
            <w:r w:rsidR="00477CFE" w:rsidRPr="00477CFE">
              <w:rPr>
                <w:rFonts w:asciiTheme="minorHAnsi" w:eastAsiaTheme="minorHAnsi" w:hAnsiTheme="minorHAnsi" w:cs="Calibri-Italic"/>
                <w:i/>
                <w:iCs/>
                <w:sz w:val="22"/>
                <w:szCs w:val="22"/>
                <w:lang w:val="el-GR" w:eastAsia="en-US"/>
              </w:rPr>
              <w:t>Στην περίπτωση που δεν προβλέπονται σχετικές παρεμβάσεις</w:t>
            </w:r>
            <w:r w:rsidR="00477CFE">
              <w:rPr>
                <w:rFonts w:asciiTheme="minorHAnsi" w:eastAsiaTheme="minorHAnsi" w:hAnsiTheme="minorHAnsi" w:cs="Calibri-Italic"/>
                <w:i/>
                <w:iCs/>
                <w:sz w:val="22"/>
                <w:szCs w:val="22"/>
                <w:lang w:val="el-GR" w:eastAsia="en-US"/>
              </w:rPr>
              <w:t xml:space="preserve"> (λαμβάνοντας υπόψη τη φύση της </w:t>
            </w:r>
            <w:r w:rsidR="00477CFE" w:rsidRPr="00477CFE">
              <w:rPr>
                <w:rFonts w:asciiTheme="minorHAnsi" w:eastAsiaTheme="minorHAnsi" w:hAnsiTheme="minorHAnsi" w:cs="Calibri-Italic"/>
                <w:i/>
                <w:iCs/>
                <w:sz w:val="22"/>
                <w:szCs w:val="22"/>
                <w:lang w:val="el-GR" w:eastAsia="en-US"/>
              </w:rPr>
              <w:t>πράξης) θα πρέπει</w:t>
            </w:r>
            <w:r w:rsidR="00477CFE">
              <w:rPr>
                <w:rFonts w:asciiTheme="minorHAnsi" w:eastAsiaTheme="minorHAnsi" w:hAnsiTheme="minorHAnsi" w:cs="Calibri-Italic"/>
                <w:i/>
                <w:iCs/>
                <w:sz w:val="22"/>
                <w:szCs w:val="22"/>
                <w:lang w:val="el-GR" w:eastAsia="en-US"/>
              </w:rPr>
              <w:t xml:space="preserve"> </w:t>
            </w:r>
            <w:r w:rsidR="00477CFE" w:rsidRPr="00477CFE">
              <w:rPr>
                <w:rFonts w:asciiTheme="minorHAnsi" w:eastAsiaTheme="minorHAnsi" w:hAnsiTheme="minorHAnsi" w:cs="Calibri-Italic"/>
                <w:i/>
                <w:iCs/>
                <w:sz w:val="22"/>
                <w:szCs w:val="22"/>
                <w:lang w:val="el-GR" w:eastAsia="en-US"/>
              </w:rPr>
              <w:t>να δηλώνεται από το δυνητικό δικαιούχο</w:t>
            </w:r>
          </w:p>
        </w:tc>
      </w:tr>
      <w:tr w:rsidR="00161417" w:rsidRPr="006E503E" w:rsidTr="005E6BE5">
        <w:tblPrEx>
          <w:tblLook w:val="01E0" w:firstRow="1" w:lastRow="1" w:firstColumn="1" w:lastColumn="1" w:noHBand="0" w:noVBand="0"/>
        </w:tblPrEx>
        <w:tc>
          <w:tcPr>
            <w:tcW w:w="9841" w:type="dxa"/>
            <w:gridSpan w:val="5"/>
            <w:shd w:val="clear" w:color="auto" w:fill="auto"/>
          </w:tcPr>
          <w:p w:rsidR="00477CFE" w:rsidRPr="00477CFE" w:rsidRDefault="00477CFE" w:rsidP="00477CFE">
            <w:pPr>
              <w:suppressAutoHyphens w:val="0"/>
              <w:autoSpaceDE w:val="0"/>
              <w:autoSpaceDN w:val="0"/>
              <w:adjustRightInd w:val="0"/>
              <w:spacing w:line="240" w:lineRule="auto"/>
              <w:jc w:val="left"/>
              <w:rPr>
                <w:rFonts w:asciiTheme="minorHAnsi" w:eastAsiaTheme="minorHAnsi" w:hAnsiTheme="minorHAnsi" w:cs="Calibri"/>
                <w:sz w:val="22"/>
                <w:szCs w:val="22"/>
                <w:lang w:val="el-GR" w:eastAsia="en-US"/>
              </w:rPr>
            </w:pPr>
            <w:r w:rsidRPr="00477CFE">
              <w:rPr>
                <w:rFonts w:asciiTheme="minorHAnsi" w:eastAsiaTheme="minorHAnsi" w:hAnsiTheme="minorHAnsi" w:cs="Calibri"/>
                <w:sz w:val="22"/>
                <w:szCs w:val="22"/>
                <w:lang w:val="el-GR" w:eastAsia="en-US"/>
              </w:rPr>
              <w:t>α) Περιγραφή αναγκαίων παρεμβάσεων που απορρέουν από τη νομοθεσία :</w:t>
            </w:r>
          </w:p>
          <w:p w:rsidR="00477CFE" w:rsidRDefault="00477CFE" w:rsidP="00477CFE">
            <w:pPr>
              <w:suppressAutoHyphens w:val="0"/>
              <w:autoSpaceDE w:val="0"/>
              <w:autoSpaceDN w:val="0"/>
              <w:adjustRightInd w:val="0"/>
              <w:spacing w:line="240" w:lineRule="auto"/>
              <w:jc w:val="left"/>
              <w:rPr>
                <w:rFonts w:asciiTheme="minorHAnsi" w:eastAsiaTheme="minorHAnsi" w:hAnsiTheme="minorHAnsi" w:cs="Calibri"/>
                <w:sz w:val="22"/>
                <w:szCs w:val="22"/>
                <w:lang w:val="el-GR" w:eastAsia="en-US"/>
              </w:rPr>
            </w:pPr>
            <w:r w:rsidRPr="00477CFE">
              <w:rPr>
                <w:rFonts w:asciiTheme="minorHAnsi" w:eastAsiaTheme="minorHAnsi" w:hAnsiTheme="minorHAnsi" w:cs="Calibri"/>
                <w:sz w:val="22"/>
                <w:szCs w:val="22"/>
                <w:lang w:val="el-GR" w:eastAsia="en-US"/>
              </w:rPr>
              <w:t>……………………………………………………………………………………………………………………………………………………………</w:t>
            </w:r>
            <w:r>
              <w:rPr>
                <w:rFonts w:asciiTheme="minorHAnsi" w:eastAsiaTheme="minorHAnsi" w:hAnsiTheme="minorHAnsi" w:cs="Calibri"/>
                <w:sz w:val="22"/>
                <w:szCs w:val="22"/>
                <w:lang w:val="el-GR" w:eastAsia="en-US"/>
              </w:rPr>
              <w:t>………….</w:t>
            </w:r>
          </w:p>
          <w:p w:rsidR="00477CFE" w:rsidRDefault="00477CFE" w:rsidP="00477CFE">
            <w:pPr>
              <w:suppressAutoHyphens w:val="0"/>
              <w:autoSpaceDE w:val="0"/>
              <w:autoSpaceDN w:val="0"/>
              <w:adjustRightInd w:val="0"/>
              <w:spacing w:line="240" w:lineRule="auto"/>
              <w:jc w:val="left"/>
              <w:rPr>
                <w:rFonts w:asciiTheme="minorHAnsi" w:eastAsiaTheme="minorHAnsi" w:hAnsiTheme="minorHAnsi" w:cs="Calibri"/>
                <w:sz w:val="22"/>
                <w:szCs w:val="22"/>
                <w:lang w:val="el-GR" w:eastAsia="en-US"/>
              </w:rPr>
            </w:pPr>
            <w:r w:rsidRPr="00477CFE">
              <w:rPr>
                <w:rFonts w:asciiTheme="minorHAnsi" w:eastAsiaTheme="minorHAnsi" w:hAnsiTheme="minorHAnsi" w:cs="Calibri"/>
                <w:sz w:val="22"/>
                <w:szCs w:val="22"/>
                <w:lang w:val="el-GR" w:eastAsia="en-US"/>
              </w:rPr>
              <w:t>……………………………………………………………………………………………………………………………………………………………</w:t>
            </w:r>
            <w:r>
              <w:rPr>
                <w:rFonts w:asciiTheme="minorHAnsi" w:eastAsiaTheme="minorHAnsi" w:hAnsiTheme="minorHAnsi" w:cs="Calibri"/>
                <w:sz w:val="22"/>
                <w:szCs w:val="22"/>
                <w:lang w:val="el-GR" w:eastAsia="en-US"/>
              </w:rPr>
              <w:t>………….</w:t>
            </w:r>
          </w:p>
          <w:p w:rsidR="00477CFE" w:rsidRDefault="00477CFE" w:rsidP="00477CFE">
            <w:pPr>
              <w:suppressAutoHyphens w:val="0"/>
              <w:autoSpaceDE w:val="0"/>
              <w:autoSpaceDN w:val="0"/>
              <w:adjustRightInd w:val="0"/>
              <w:spacing w:line="240" w:lineRule="auto"/>
              <w:jc w:val="left"/>
              <w:rPr>
                <w:rFonts w:asciiTheme="minorHAnsi" w:eastAsiaTheme="minorHAnsi" w:hAnsiTheme="minorHAnsi" w:cs="Calibri"/>
                <w:sz w:val="22"/>
                <w:szCs w:val="22"/>
                <w:lang w:val="el-GR" w:eastAsia="en-US"/>
              </w:rPr>
            </w:pPr>
            <w:r w:rsidRPr="00477CFE">
              <w:rPr>
                <w:rFonts w:asciiTheme="minorHAnsi" w:eastAsiaTheme="minorHAnsi" w:hAnsiTheme="minorHAnsi" w:cs="Calibri"/>
                <w:sz w:val="22"/>
                <w:szCs w:val="22"/>
                <w:lang w:val="el-GR" w:eastAsia="en-US"/>
              </w:rPr>
              <w:t>……………………………………………………………………………………………………………………………………………………………</w:t>
            </w:r>
            <w:r>
              <w:rPr>
                <w:rFonts w:asciiTheme="minorHAnsi" w:eastAsiaTheme="minorHAnsi" w:hAnsiTheme="minorHAnsi" w:cs="Calibri"/>
                <w:sz w:val="22"/>
                <w:szCs w:val="22"/>
                <w:lang w:val="el-GR" w:eastAsia="en-US"/>
              </w:rPr>
              <w:t>………….</w:t>
            </w:r>
          </w:p>
          <w:p w:rsidR="00477CFE" w:rsidRDefault="00477CFE" w:rsidP="00477CFE">
            <w:pPr>
              <w:suppressAutoHyphens w:val="0"/>
              <w:autoSpaceDE w:val="0"/>
              <w:autoSpaceDN w:val="0"/>
              <w:adjustRightInd w:val="0"/>
              <w:spacing w:line="240" w:lineRule="auto"/>
              <w:jc w:val="left"/>
              <w:rPr>
                <w:rFonts w:asciiTheme="minorHAnsi" w:eastAsiaTheme="minorHAnsi" w:hAnsiTheme="minorHAnsi" w:cs="Calibri"/>
                <w:sz w:val="22"/>
                <w:szCs w:val="22"/>
                <w:lang w:val="el-GR" w:eastAsia="en-US"/>
              </w:rPr>
            </w:pPr>
            <w:r w:rsidRPr="00477CFE">
              <w:rPr>
                <w:rFonts w:asciiTheme="minorHAnsi" w:eastAsiaTheme="minorHAnsi" w:hAnsiTheme="minorHAnsi" w:cs="Calibri"/>
                <w:sz w:val="22"/>
                <w:szCs w:val="22"/>
                <w:lang w:val="el-GR" w:eastAsia="en-US"/>
              </w:rPr>
              <w:t>……………………………………………………………………………………………………………………………………………………………</w:t>
            </w:r>
            <w:r>
              <w:rPr>
                <w:rFonts w:asciiTheme="minorHAnsi" w:eastAsiaTheme="minorHAnsi" w:hAnsiTheme="minorHAnsi" w:cs="Calibri"/>
                <w:sz w:val="22"/>
                <w:szCs w:val="22"/>
                <w:lang w:val="el-GR" w:eastAsia="en-US"/>
              </w:rPr>
              <w:t>………….</w:t>
            </w:r>
          </w:p>
          <w:p w:rsidR="00477CFE" w:rsidRDefault="00477CFE" w:rsidP="00477CFE">
            <w:pPr>
              <w:suppressAutoHyphens w:val="0"/>
              <w:autoSpaceDE w:val="0"/>
              <w:autoSpaceDN w:val="0"/>
              <w:adjustRightInd w:val="0"/>
              <w:spacing w:line="240" w:lineRule="auto"/>
              <w:jc w:val="left"/>
              <w:rPr>
                <w:rFonts w:asciiTheme="minorHAnsi" w:eastAsiaTheme="minorHAnsi" w:hAnsiTheme="minorHAnsi" w:cs="Calibri"/>
                <w:sz w:val="22"/>
                <w:szCs w:val="22"/>
                <w:lang w:val="el-GR" w:eastAsia="en-US"/>
              </w:rPr>
            </w:pPr>
            <w:r w:rsidRPr="00477CFE">
              <w:rPr>
                <w:rFonts w:asciiTheme="minorHAnsi" w:eastAsiaTheme="minorHAnsi" w:hAnsiTheme="minorHAnsi" w:cs="Calibri"/>
                <w:sz w:val="22"/>
                <w:szCs w:val="22"/>
                <w:lang w:val="el-GR" w:eastAsia="en-US"/>
              </w:rPr>
              <w:t>……………………………………………………………………………………………………………………………………………………………</w:t>
            </w:r>
            <w:r>
              <w:rPr>
                <w:rFonts w:asciiTheme="minorHAnsi" w:eastAsiaTheme="minorHAnsi" w:hAnsiTheme="minorHAnsi" w:cs="Calibri"/>
                <w:sz w:val="22"/>
                <w:szCs w:val="22"/>
                <w:lang w:val="el-GR" w:eastAsia="en-US"/>
              </w:rPr>
              <w:t>………….</w:t>
            </w:r>
          </w:p>
          <w:p w:rsidR="005E6BE5" w:rsidRDefault="009F7D9A" w:rsidP="00477CFE">
            <w:pPr>
              <w:suppressAutoHyphens w:val="0"/>
              <w:autoSpaceDE w:val="0"/>
              <w:autoSpaceDN w:val="0"/>
              <w:adjustRightInd w:val="0"/>
              <w:spacing w:line="240" w:lineRule="auto"/>
              <w:jc w:val="left"/>
              <w:rPr>
                <w:rFonts w:asciiTheme="minorHAnsi" w:eastAsiaTheme="minorHAnsi" w:hAnsiTheme="minorHAnsi" w:cs="Calibri"/>
                <w:sz w:val="22"/>
                <w:szCs w:val="22"/>
                <w:lang w:val="el-GR" w:eastAsia="en-US"/>
              </w:rPr>
            </w:pPr>
            <w:r w:rsidRPr="00477CFE">
              <w:rPr>
                <w:rFonts w:asciiTheme="minorHAnsi" w:eastAsiaTheme="minorHAnsi" w:hAnsiTheme="minorHAnsi" w:cs="Calibri"/>
                <w:sz w:val="22"/>
                <w:szCs w:val="22"/>
                <w:lang w:val="el-GR" w:eastAsia="en-US"/>
              </w:rPr>
              <w:t>……………………………………………………………………………………………………………………………………………………………</w:t>
            </w:r>
            <w:r>
              <w:rPr>
                <w:rFonts w:asciiTheme="minorHAnsi" w:eastAsiaTheme="minorHAnsi" w:hAnsiTheme="minorHAnsi" w:cs="Calibri"/>
                <w:sz w:val="22"/>
                <w:szCs w:val="22"/>
                <w:lang w:val="el-GR" w:eastAsia="en-US"/>
              </w:rPr>
              <w:t>………….</w:t>
            </w:r>
          </w:p>
          <w:p w:rsidR="009F7D9A" w:rsidRDefault="009F7D9A" w:rsidP="00477CFE">
            <w:pPr>
              <w:suppressAutoHyphens w:val="0"/>
              <w:autoSpaceDE w:val="0"/>
              <w:autoSpaceDN w:val="0"/>
              <w:adjustRightInd w:val="0"/>
              <w:spacing w:line="240" w:lineRule="auto"/>
              <w:jc w:val="left"/>
              <w:rPr>
                <w:rFonts w:asciiTheme="minorHAnsi" w:eastAsiaTheme="minorHAnsi" w:hAnsiTheme="minorHAnsi" w:cs="Calibri"/>
                <w:sz w:val="22"/>
                <w:szCs w:val="22"/>
                <w:lang w:val="el-GR" w:eastAsia="en-US"/>
              </w:rPr>
            </w:pPr>
          </w:p>
          <w:p w:rsidR="00161417" w:rsidRPr="00477CFE" w:rsidRDefault="00661EF3" w:rsidP="00477CFE">
            <w:pPr>
              <w:suppressAutoHyphens w:val="0"/>
              <w:spacing w:before="60" w:after="60" w:line="240" w:lineRule="exact"/>
              <w:rPr>
                <w:rFonts w:asciiTheme="minorHAnsi" w:eastAsia="Calibri" w:hAnsiTheme="minorHAnsi" w:cs="Tahoma"/>
                <w:b/>
                <w:caps/>
                <w:sz w:val="22"/>
                <w:szCs w:val="22"/>
                <w:lang w:val="el-GR" w:eastAsia="el-GR"/>
              </w:rPr>
            </w:pPr>
            <w:r>
              <w:rPr>
                <w:rFonts w:asciiTheme="minorHAnsi" w:eastAsiaTheme="minorHAnsi" w:hAnsiTheme="minorHAnsi" w:cs="Calibri"/>
                <w:sz w:val="22"/>
                <w:szCs w:val="22"/>
                <w:lang w:val="el-GR" w:eastAsia="en-US"/>
              </w:rPr>
              <w:t>β</w:t>
            </w:r>
            <w:r w:rsidR="00477CFE" w:rsidRPr="00477CFE">
              <w:rPr>
                <w:rFonts w:asciiTheme="minorHAnsi" w:eastAsiaTheme="minorHAnsi" w:hAnsiTheme="minorHAnsi" w:cs="Calibri"/>
                <w:sz w:val="22"/>
                <w:szCs w:val="22"/>
                <w:lang w:val="el-GR" w:eastAsia="en-US"/>
              </w:rPr>
              <w:t>) Δεν προβλέπονται σχετικές παρεμβάσεις ……………………………………………………</w:t>
            </w:r>
            <w:r w:rsidR="00477CFE">
              <w:rPr>
                <w:rFonts w:asciiTheme="minorHAnsi" w:eastAsiaTheme="minorHAnsi" w:hAnsiTheme="minorHAnsi" w:cs="Calibri"/>
                <w:sz w:val="22"/>
                <w:szCs w:val="22"/>
                <w:lang w:val="el-GR" w:eastAsia="en-US"/>
              </w:rPr>
              <w:t xml:space="preserve">…………………..                          </w:t>
            </w:r>
          </w:p>
          <w:p w:rsidR="00161417" w:rsidRPr="00477CFE" w:rsidRDefault="00161417" w:rsidP="002314EC">
            <w:pPr>
              <w:suppressAutoHyphens w:val="0"/>
              <w:spacing w:before="60" w:after="60" w:line="240" w:lineRule="exact"/>
              <w:rPr>
                <w:rFonts w:asciiTheme="minorHAnsi" w:eastAsia="Calibri" w:hAnsiTheme="minorHAnsi" w:cs="Tahoma"/>
                <w:b/>
                <w:caps/>
                <w:szCs w:val="18"/>
                <w:lang w:val="el-GR" w:eastAsia="el-GR"/>
              </w:rPr>
            </w:pPr>
          </w:p>
        </w:tc>
      </w:tr>
      <w:tr w:rsidR="00161417" w:rsidRPr="001B4E7B" w:rsidTr="005E6BE5">
        <w:tblPrEx>
          <w:tblLook w:val="01E0" w:firstRow="1" w:lastRow="1" w:firstColumn="1" w:lastColumn="1" w:noHBand="0" w:noVBand="0"/>
        </w:tblPrEx>
        <w:tc>
          <w:tcPr>
            <w:tcW w:w="1397" w:type="dxa"/>
            <w:shd w:val="clear" w:color="auto" w:fill="BFBFBF"/>
          </w:tcPr>
          <w:p w:rsidR="00161417" w:rsidRPr="00457D59" w:rsidRDefault="00161417" w:rsidP="00216554">
            <w:pPr>
              <w:spacing w:before="60" w:line="280" w:lineRule="atLeast"/>
              <w:rPr>
                <w:rFonts w:ascii="Trebuchet MS" w:eastAsia="Calibri" w:hAnsi="Trebuchet MS" w:cs="Tahoma"/>
                <w:b/>
                <w:sz w:val="18"/>
                <w:szCs w:val="18"/>
                <w:lang w:val="el-GR" w:eastAsia="el-GR"/>
              </w:rPr>
            </w:pPr>
            <w:r w:rsidRPr="00477CFE">
              <w:rPr>
                <w:rFonts w:eastAsia="Calibri" w:cs="Tahoma"/>
                <w:b/>
                <w:bCs/>
                <w:sz w:val="22"/>
                <w:szCs w:val="22"/>
                <w:lang w:val="el-GR"/>
              </w:rPr>
              <w:lastRenderedPageBreak/>
              <w:t>17.</w:t>
            </w:r>
            <w:r w:rsidR="00477CFE">
              <w:rPr>
                <w:rFonts w:eastAsia="Calibri" w:cs="Tahoma"/>
                <w:b/>
                <w:bCs/>
                <w:sz w:val="22"/>
                <w:szCs w:val="22"/>
                <w:lang w:val="el-GR"/>
              </w:rPr>
              <w:t>1</w:t>
            </w:r>
            <w:r w:rsidR="0018243F">
              <w:rPr>
                <w:rFonts w:eastAsia="Calibri" w:cs="Tahoma"/>
                <w:b/>
                <w:bCs/>
                <w:sz w:val="22"/>
                <w:szCs w:val="22"/>
                <w:lang w:val="el-GR"/>
              </w:rPr>
              <w:t>7</w:t>
            </w:r>
          </w:p>
        </w:tc>
        <w:tc>
          <w:tcPr>
            <w:tcW w:w="8444" w:type="dxa"/>
            <w:gridSpan w:val="4"/>
            <w:shd w:val="clear" w:color="auto" w:fill="D9D9D9"/>
          </w:tcPr>
          <w:p w:rsidR="00477CFE" w:rsidRPr="00477CFE" w:rsidRDefault="00477CFE" w:rsidP="00477CFE">
            <w:pPr>
              <w:suppressAutoHyphens w:val="0"/>
              <w:spacing w:before="60" w:after="60" w:line="240" w:lineRule="exact"/>
              <w:rPr>
                <w:rFonts w:eastAsia="Calibri" w:cs="Tahoma"/>
                <w:b/>
                <w:bCs/>
                <w:sz w:val="22"/>
                <w:szCs w:val="20"/>
                <w:lang w:val="el-GR" w:eastAsia="en-US"/>
              </w:rPr>
            </w:pPr>
            <w:r w:rsidRPr="00477CFE">
              <w:rPr>
                <w:rFonts w:eastAsia="Calibri" w:cs="Tahoma"/>
                <w:b/>
                <w:bCs/>
                <w:sz w:val="22"/>
                <w:szCs w:val="20"/>
                <w:lang w:val="el-GR" w:eastAsia="en-US"/>
              </w:rPr>
              <w:t xml:space="preserve">ΠΡΟΣΤΑΣΙΑ ΤΟΥ ΠΕΡΙΒΑΛΛΟΝΤΟΣ, ΣΥΜΒΟΛΗ ΣΤΟΝ ΜΕΤΡΙΑΣΜΟ ΚΑΙ ΣΤΗΝ ΠΡΟΣΑΡΜΟΓΗ ΣΤΗΝ ΚΛΙΜΑΤΙΚΗ ΑΛΛΑΓΗ </w:t>
            </w:r>
            <w:ins w:id="2" w:author="Adora" w:date="2019-02-22T11:51:00Z">
              <w:r w:rsidR="00711DD5">
                <w:rPr>
                  <w:rFonts w:eastAsia="Calibri" w:cs="Tahoma"/>
                  <w:b/>
                  <w:bCs/>
                  <w:sz w:val="22"/>
                  <w:szCs w:val="20"/>
                  <w:lang w:val="el-GR" w:eastAsia="en-US"/>
                </w:rPr>
                <w:t xml:space="preserve"> </w:t>
              </w:r>
            </w:ins>
          </w:p>
          <w:p w:rsidR="00477CFE" w:rsidRPr="00477CFE" w:rsidRDefault="00477CFE" w:rsidP="00477CFE">
            <w:pPr>
              <w:suppressAutoHyphens w:val="0"/>
              <w:spacing w:before="60" w:after="60" w:line="240" w:lineRule="exact"/>
              <w:rPr>
                <w:rFonts w:eastAsia="Calibri" w:cs="Tahoma"/>
                <w:bCs/>
                <w:sz w:val="22"/>
                <w:szCs w:val="20"/>
                <w:lang w:val="el-GR" w:eastAsia="en-US"/>
              </w:rPr>
            </w:pPr>
            <w:r w:rsidRPr="00477CFE">
              <w:rPr>
                <w:rFonts w:eastAsia="Calibri" w:cs="Tahoma"/>
                <w:bCs/>
                <w:sz w:val="22"/>
                <w:szCs w:val="20"/>
                <w:lang w:val="el-GR" w:eastAsia="en-US"/>
              </w:rPr>
              <w:t xml:space="preserve">Αναφέρετε το είδος, το ύψος και το ποσοστό επί του συνόλου των δαπανών της πρότασης σχετικών με: </w:t>
            </w:r>
          </w:p>
          <w:p w:rsidR="00477CFE" w:rsidRPr="00477CFE" w:rsidRDefault="00477CFE" w:rsidP="00477CFE">
            <w:pPr>
              <w:suppressAutoHyphens w:val="0"/>
              <w:spacing w:before="60" w:after="60" w:line="240" w:lineRule="exact"/>
              <w:rPr>
                <w:rFonts w:eastAsia="Calibri" w:cs="Tahoma"/>
                <w:bCs/>
                <w:sz w:val="22"/>
                <w:szCs w:val="20"/>
                <w:lang w:val="el-GR" w:eastAsia="en-US"/>
              </w:rPr>
            </w:pPr>
            <w:r>
              <w:rPr>
                <w:rFonts w:eastAsia="Calibri" w:cs="Tahoma"/>
                <w:bCs/>
                <w:sz w:val="22"/>
                <w:szCs w:val="20"/>
                <w:lang w:val="el-GR" w:eastAsia="en-US"/>
              </w:rPr>
              <w:t>α</w:t>
            </w:r>
            <w:r w:rsidRPr="00477CFE">
              <w:rPr>
                <w:rFonts w:eastAsia="Calibri" w:cs="Tahoma"/>
                <w:bCs/>
                <w:sz w:val="22"/>
                <w:szCs w:val="20"/>
                <w:lang w:val="el-GR" w:eastAsia="en-US"/>
              </w:rPr>
              <w:t>) εξοικονόμηση ενέργειας (πλην ΑΠΕ</w:t>
            </w:r>
            <w:r w:rsidR="00DA6087" w:rsidRPr="002E7428">
              <w:rPr>
                <w:rFonts w:eastAsia="Calibri" w:cs="Tahoma"/>
                <w:bCs/>
                <w:sz w:val="22"/>
                <w:szCs w:val="20"/>
                <w:lang w:val="el-GR" w:eastAsia="en-US"/>
              </w:rPr>
              <w:t>) (</w:t>
            </w:r>
            <w:r w:rsidR="00DA6087">
              <w:rPr>
                <w:rFonts w:eastAsia="Calibri" w:cs="Tahoma"/>
                <w:bCs/>
                <w:sz w:val="22"/>
                <w:szCs w:val="20"/>
                <w:lang w:val="el-GR" w:eastAsia="en-US"/>
              </w:rPr>
              <w:t xml:space="preserve">αφορά </w:t>
            </w:r>
            <w:r w:rsidR="00711DD5">
              <w:rPr>
                <w:rFonts w:eastAsia="Calibri" w:cs="Tahoma"/>
                <w:bCs/>
                <w:sz w:val="22"/>
                <w:szCs w:val="20"/>
                <w:lang w:val="el-GR" w:eastAsia="en-US"/>
              </w:rPr>
              <w:t>τις υποδράσεις 19.2.3.3 &amp; 19.2.3.4</w:t>
            </w:r>
            <w:r w:rsidRPr="00477CFE">
              <w:rPr>
                <w:rFonts w:eastAsia="Calibri" w:cs="Tahoma"/>
                <w:bCs/>
                <w:sz w:val="22"/>
                <w:szCs w:val="20"/>
                <w:lang w:val="el-GR" w:eastAsia="en-US"/>
              </w:rPr>
              <w:t xml:space="preserve">), </w:t>
            </w:r>
          </w:p>
          <w:p w:rsidR="00477CFE" w:rsidRPr="00477CFE" w:rsidRDefault="00477CFE" w:rsidP="00477CFE">
            <w:pPr>
              <w:suppressAutoHyphens w:val="0"/>
              <w:spacing w:before="60" w:after="60" w:line="240" w:lineRule="exact"/>
              <w:rPr>
                <w:rFonts w:eastAsia="Calibri" w:cs="Tahoma"/>
                <w:bCs/>
                <w:sz w:val="22"/>
                <w:szCs w:val="20"/>
                <w:lang w:val="el-GR" w:eastAsia="en-US"/>
              </w:rPr>
            </w:pPr>
            <w:r>
              <w:rPr>
                <w:rFonts w:eastAsia="Calibri" w:cs="Tahoma"/>
                <w:bCs/>
                <w:sz w:val="22"/>
                <w:szCs w:val="20"/>
                <w:lang w:val="el-GR" w:eastAsia="en-US"/>
              </w:rPr>
              <w:t>β</w:t>
            </w:r>
            <w:r w:rsidRPr="00477CFE">
              <w:rPr>
                <w:rFonts w:eastAsia="Calibri" w:cs="Tahoma"/>
                <w:bCs/>
                <w:sz w:val="22"/>
                <w:szCs w:val="20"/>
                <w:lang w:val="el-GR" w:eastAsia="en-US"/>
              </w:rPr>
              <w:t>) χρήση – εγκατάσταση – εφαρμογή συστήματος εξοικονόμησης ύδατος</w:t>
            </w:r>
            <w:r w:rsidR="00711DD5">
              <w:rPr>
                <w:rFonts w:eastAsia="Calibri" w:cs="Tahoma"/>
                <w:bCs/>
                <w:sz w:val="22"/>
                <w:szCs w:val="20"/>
                <w:lang w:val="el-GR" w:eastAsia="en-US"/>
              </w:rPr>
              <w:t xml:space="preserve"> (</w:t>
            </w:r>
            <w:r w:rsidR="00DA6087">
              <w:rPr>
                <w:rFonts w:eastAsia="Calibri" w:cs="Tahoma"/>
                <w:bCs/>
                <w:sz w:val="22"/>
                <w:szCs w:val="20"/>
                <w:lang w:val="el-GR" w:eastAsia="en-US"/>
              </w:rPr>
              <w:t xml:space="preserve">αφορά την υποδράση </w:t>
            </w:r>
            <w:r w:rsidR="00711DD5">
              <w:rPr>
                <w:rFonts w:eastAsia="Calibri" w:cs="Tahoma"/>
                <w:bCs/>
                <w:sz w:val="22"/>
                <w:szCs w:val="20"/>
                <w:lang w:val="el-GR" w:eastAsia="en-US"/>
              </w:rPr>
              <w:t>19.2.3.1)</w:t>
            </w:r>
            <w:r w:rsidRPr="00477CFE">
              <w:rPr>
                <w:rFonts w:eastAsia="Calibri" w:cs="Tahoma"/>
                <w:bCs/>
                <w:sz w:val="22"/>
                <w:szCs w:val="20"/>
                <w:lang w:val="el-GR" w:eastAsia="en-US"/>
              </w:rPr>
              <w:t xml:space="preserve">, </w:t>
            </w:r>
          </w:p>
          <w:p w:rsidR="00161417" w:rsidRPr="00216554" w:rsidRDefault="00477CFE" w:rsidP="00DA6087">
            <w:pPr>
              <w:suppressAutoHyphens w:val="0"/>
              <w:spacing w:before="60" w:after="60" w:line="240" w:lineRule="exact"/>
              <w:rPr>
                <w:rFonts w:ascii="Trebuchet MS" w:eastAsia="Calibri" w:hAnsi="Trebuchet MS" w:cs="Tahoma"/>
                <w:b/>
                <w:sz w:val="22"/>
                <w:szCs w:val="22"/>
                <w:lang w:val="el-GR" w:eastAsia="el-GR"/>
              </w:rPr>
            </w:pPr>
            <w:r>
              <w:rPr>
                <w:rFonts w:eastAsia="Calibri" w:cs="Tahoma"/>
                <w:bCs/>
                <w:sz w:val="22"/>
                <w:szCs w:val="20"/>
                <w:lang w:val="el-GR" w:eastAsia="en-US"/>
              </w:rPr>
              <w:t>γ</w:t>
            </w:r>
            <w:r w:rsidRPr="00477CFE">
              <w:rPr>
                <w:rFonts w:eastAsia="Calibri" w:cs="Tahoma"/>
                <w:bCs/>
                <w:sz w:val="22"/>
                <w:szCs w:val="20"/>
                <w:lang w:val="el-GR" w:eastAsia="en-US"/>
              </w:rPr>
              <w:t xml:space="preserve">) με τη χρήση ή παραγωγή ανανεώσιμων πηγών ενέργειας (ΑΠΕ), (φωτοβολταϊκά, βιοντίζελ, βιοαέριο </w:t>
            </w:r>
            <w:proofErr w:type="spellStart"/>
            <w:r w:rsidRPr="00477CFE">
              <w:rPr>
                <w:rFonts w:eastAsia="Calibri" w:cs="Tahoma"/>
                <w:bCs/>
                <w:sz w:val="22"/>
                <w:szCs w:val="20"/>
                <w:lang w:val="el-GR" w:eastAsia="en-US"/>
              </w:rPr>
              <w:t>κ.λ.π</w:t>
            </w:r>
            <w:proofErr w:type="spellEnd"/>
            <w:r w:rsidRPr="00477CFE">
              <w:rPr>
                <w:rFonts w:eastAsia="Calibri" w:cs="Tahoma"/>
                <w:bCs/>
                <w:sz w:val="22"/>
                <w:szCs w:val="20"/>
                <w:lang w:val="el-GR" w:eastAsia="en-US"/>
              </w:rPr>
              <w:t>.) που θα χρειαστείτε για την κάλυψη των αναγκών της επένδυσης</w:t>
            </w:r>
            <w:r w:rsidRPr="00DA6087">
              <w:rPr>
                <w:rFonts w:eastAsia="Calibri" w:cs="Tahoma"/>
                <w:bCs/>
                <w:sz w:val="22"/>
                <w:szCs w:val="20"/>
                <w:lang w:val="el-GR" w:eastAsia="en-US"/>
              </w:rPr>
              <w:t>.</w:t>
            </w:r>
            <w:r w:rsidR="00681EF9" w:rsidRPr="00DA6087">
              <w:rPr>
                <w:rFonts w:eastAsia="Calibri" w:cs="Tahoma"/>
                <w:bCs/>
                <w:sz w:val="22"/>
                <w:szCs w:val="20"/>
                <w:lang w:val="el-GR" w:eastAsia="en-US"/>
              </w:rPr>
              <w:t xml:space="preserve"> (</w:t>
            </w:r>
            <w:r w:rsidR="00DA6087" w:rsidRPr="002E7428">
              <w:rPr>
                <w:rFonts w:eastAsia="Calibri" w:cs="Tahoma"/>
                <w:bCs/>
                <w:sz w:val="22"/>
                <w:szCs w:val="20"/>
                <w:lang w:val="el-GR" w:eastAsia="en-US"/>
              </w:rPr>
              <w:t>αφορά τις υποδράσεις 19.2.2.3, 19.2.2.4, 19.2.2.6, και 19.2.3.1</w:t>
            </w:r>
            <w:r w:rsidR="00681EF9" w:rsidRPr="00DA6087">
              <w:rPr>
                <w:rFonts w:eastAsia="Calibri" w:cs="Tahoma"/>
                <w:bCs/>
                <w:sz w:val="22"/>
                <w:szCs w:val="20"/>
                <w:lang w:val="el-GR" w:eastAsia="en-US"/>
              </w:rPr>
              <w:t>)</w:t>
            </w:r>
            <w:r w:rsidR="00681EF9">
              <w:rPr>
                <w:rFonts w:eastAsia="Calibri" w:cs="Tahoma"/>
                <w:bCs/>
                <w:sz w:val="22"/>
                <w:szCs w:val="20"/>
                <w:lang w:val="el-GR" w:eastAsia="en-US"/>
              </w:rPr>
              <w:t xml:space="preserve"> </w:t>
            </w:r>
          </w:p>
        </w:tc>
      </w:tr>
      <w:tr w:rsidR="00161417" w:rsidRPr="00681EF9" w:rsidTr="002E7428">
        <w:tblPrEx>
          <w:tblLook w:val="01E0" w:firstRow="1" w:lastRow="1" w:firstColumn="1" w:lastColumn="1" w:noHBand="0" w:noVBand="0"/>
        </w:tblPrEx>
        <w:trPr>
          <w:trHeight w:val="5857"/>
        </w:trPr>
        <w:tc>
          <w:tcPr>
            <w:tcW w:w="9841" w:type="dxa"/>
            <w:gridSpan w:val="5"/>
            <w:shd w:val="clear" w:color="auto" w:fill="auto"/>
          </w:tcPr>
          <w:p w:rsidR="00161417" w:rsidRPr="0039185C" w:rsidRDefault="00161417" w:rsidP="002314EC">
            <w:pPr>
              <w:suppressAutoHyphens w:val="0"/>
              <w:spacing w:before="60" w:after="60" w:line="240" w:lineRule="exact"/>
              <w:rPr>
                <w:rFonts w:ascii="Trebuchet MS" w:eastAsia="Calibri" w:hAnsi="Trebuchet MS" w:cs="Tahoma"/>
                <w:b/>
                <w:sz w:val="18"/>
                <w:szCs w:val="18"/>
                <w:lang w:val="el-GR" w:eastAsia="el-GR"/>
              </w:rPr>
            </w:pPr>
          </w:p>
          <w:p w:rsidR="00161417" w:rsidRDefault="00477CFE" w:rsidP="002314EC">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α)</w:t>
            </w:r>
          </w:p>
          <w:p w:rsidR="005E6BE5" w:rsidRDefault="005E6BE5" w:rsidP="002314EC">
            <w:pPr>
              <w:suppressAutoHyphens w:val="0"/>
              <w:spacing w:before="60" w:after="60" w:line="240" w:lineRule="exact"/>
              <w:rPr>
                <w:rFonts w:ascii="Trebuchet MS" w:eastAsia="Calibri" w:hAnsi="Trebuchet MS" w:cs="Tahoma"/>
                <w:b/>
                <w:sz w:val="18"/>
                <w:szCs w:val="18"/>
                <w:lang w:val="el-GR" w:eastAsia="el-GR"/>
              </w:rPr>
            </w:pPr>
          </w:p>
          <w:p w:rsidR="005E6BE5" w:rsidRDefault="005E6BE5" w:rsidP="002314EC">
            <w:pPr>
              <w:suppressAutoHyphens w:val="0"/>
              <w:spacing w:before="60" w:after="60" w:line="240" w:lineRule="exact"/>
              <w:rPr>
                <w:rFonts w:ascii="Trebuchet MS" w:eastAsia="Calibri" w:hAnsi="Trebuchet MS" w:cs="Tahoma"/>
                <w:b/>
                <w:sz w:val="18"/>
                <w:szCs w:val="18"/>
                <w:lang w:val="el-GR" w:eastAsia="el-GR"/>
              </w:rPr>
            </w:pPr>
          </w:p>
          <w:p w:rsidR="00477CFE" w:rsidRDefault="00477CFE" w:rsidP="002314EC">
            <w:pPr>
              <w:suppressAutoHyphens w:val="0"/>
              <w:spacing w:before="60" w:after="60" w:line="240" w:lineRule="exact"/>
              <w:rPr>
                <w:rFonts w:ascii="Trebuchet MS" w:eastAsia="Calibri" w:hAnsi="Trebuchet MS" w:cs="Tahoma"/>
                <w:b/>
                <w:sz w:val="18"/>
                <w:szCs w:val="18"/>
                <w:lang w:val="el-GR" w:eastAsia="el-GR"/>
              </w:rPr>
            </w:pPr>
          </w:p>
          <w:p w:rsidR="00477CFE" w:rsidRDefault="00477CFE" w:rsidP="002314EC">
            <w:pPr>
              <w:suppressAutoHyphens w:val="0"/>
              <w:spacing w:before="60" w:after="60" w:line="240" w:lineRule="exact"/>
              <w:rPr>
                <w:rFonts w:ascii="Trebuchet MS" w:eastAsia="Calibri" w:hAnsi="Trebuchet MS" w:cs="Tahoma"/>
                <w:b/>
                <w:sz w:val="18"/>
                <w:szCs w:val="18"/>
                <w:lang w:val="el-GR" w:eastAsia="el-GR"/>
              </w:rPr>
            </w:pPr>
          </w:p>
          <w:p w:rsidR="00477CFE" w:rsidRDefault="00477CFE" w:rsidP="002314EC">
            <w:pPr>
              <w:suppressAutoHyphens w:val="0"/>
              <w:spacing w:before="60" w:after="60" w:line="240" w:lineRule="exact"/>
              <w:rPr>
                <w:rFonts w:ascii="Trebuchet MS" w:eastAsia="Calibri" w:hAnsi="Trebuchet MS" w:cs="Tahoma"/>
                <w:b/>
                <w:sz w:val="18"/>
                <w:szCs w:val="18"/>
                <w:lang w:val="el-GR" w:eastAsia="el-GR"/>
              </w:rPr>
            </w:pPr>
          </w:p>
          <w:p w:rsidR="00477CFE" w:rsidRDefault="00477CFE" w:rsidP="002314EC">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β)</w:t>
            </w:r>
          </w:p>
          <w:p w:rsidR="005E6BE5" w:rsidRDefault="005E6BE5" w:rsidP="002314EC">
            <w:pPr>
              <w:suppressAutoHyphens w:val="0"/>
              <w:spacing w:before="60" w:after="60" w:line="240" w:lineRule="exact"/>
              <w:rPr>
                <w:rFonts w:ascii="Trebuchet MS" w:eastAsia="Calibri" w:hAnsi="Trebuchet MS" w:cs="Tahoma"/>
                <w:b/>
                <w:sz w:val="18"/>
                <w:szCs w:val="18"/>
                <w:lang w:val="el-GR" w:eastAsia="el-GR"/>
              </w:rPr>
            </w:pPr>
          </w:p>
          <w:p w:rsidR="005E6BE5" w:rsidRDefault="005E6BE5" w:rsidP="002314EC">
            <w:pPr>
              <w:suppressAutoHyphens w:val="0"/>
              <w:spacing w:before="60" w:after="60" w:line="240" w:lineRule="exact"/>
              <w:rPr>
                <w:rFonts w:ascii="Trebuchet MS" w:eastAsia="Calibri" w:hAnsi="Trebuchet MS" w:cs="Tahoma"/>
                <w:b/>
                <w:sz w:val="18"/>
                <w:szCs w:val="18"/>
                <w:lang w:val="el-GR" w:eastAsia="el-GR"/>
              </w:rPr>
            </w:pPr>
          </w:p>
          <w:p w:rsidR="005E6BE5" w:rsidRDefault="005E6BE5" w:rsidP="002314EC">
            <w:pPr>
              <w:suppressAutoHyphens w:val="0"/>
              <w:spacing w:before="60" w:after="60" w:line="240" w:lineRule="exact"/>
              <w:rPr>
                <w:rFonts w:ascii="Trebuchet MS" w:eastAsia="Calibri" w:hAnsi="Trebuchet MS" w:cs="Tahoma"/>
                <w:b/>
                <w:sz w:val="18"/>
                <w:szCs w:val="18"/>
                <w:lang w:val="el-GR" w:eastAsia="el-GR"/>
              </w:rPr>
            </w:pPr>
          </w:p>
          <w:p w:rsidR="005E6BE5" w:rsidRDefault="005E6BE5" w:rsidP="002314EC">
            <w:pPr>
              <w:suppressAutoHyphens w:val="0"/>
              <w:spacing w:before="60" w:after="60" w:line="240" w:lineRule="exact"/>
              <w:rPr>
                <w:rFonts w:ascii="Trebuchet MS" w:eastAsia="Calibri" w:hAnsi="Trebuchet MS" w:cs="Tahoma"/>
                <w:b/>
                <w:sz w:val="18"/>
                <w:szCs w:val="18"/>
                <w:lang w:val="el-GR" w:eastAsia="el-GR"/>
              </w:rPr>
            </w:pPr>
          </w:p>
          <w:p w:rsidR="005E6BE5" w:rsidRDefault="005E6BE5" w:rsidP="002314EC">
            <w:pPr>
              <w:suppressAutoHyphens w:val="0"/>
              <w:spacing w:before="60" w:after="60" w:line="240" w:lineRule="exact"/>
              <w:rPr>
                <w:rFonts w:ascii="Trebuchet MS" w:eastAsia="Calibri" w:hAnsi="Trebuchet MS" w:cs="Tahoma"/>
                <w:b/>
                <w:sz w:val="18"/>
                <w:szCs w:val="18"/>
                <w:lang w:val="el-GR" w:eastAsia="el-GR"/>
              </w:rPr>
            </w:pPr>
          </w:p>
          <w:p w:rsidR="005E6BE5" w:rsidRDefault="005E6BE5" w:rsidP="002314EC">
            <w:pPr>
              <w:suppressAutoHyphens w:val="0"/>
              <w:spacing w:before="60" w:after="60" w:line="240" w:lineRule="exac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γ)</w:t>
            </w:r>
          </w:p>
          <w:p w:rsidR="00477CFE" w:rsidDel="002422EB" w:rsidRDefault="00477CFE" w:rsidP="002314EC">
            <w:pPr>
              <w:suppressAutoHyphens w:val="0"/>
              <w:spacing w:before="60" w:after="60" w:line="240" w:lineRule="exact"/>
              <w:rPr>
                <w:del w:id="3" w:author="Adora" w:date="2019-02-22T12:23:00Z"/>
                <w:rFonts w:ascii="Trebuchet MS" w:eastAsia="Calibri" w:hAnsi="Trebuchet MS" w:cs="Tahoma"/>
                <w:b/>
                <w:sz w:val="18"/>
                <w:szCs w:val="18"/>
                <w:lang w:val="el-GR" w:eastAsia="el-GR"/>
              </w:rPr>
            </w:pPr>
          </w:p>
          <w:p w:rsidR="00477CFE" w:rsidDel="002422EB" w:rsidRDefault="00477CFE" w:rsidP="002314EC">
            <w:pPr>
              <w:suppressAutoHyphens w:val="0"/>
              <w:spacing w:before="60" w:after="60" w:line="240" w:lineRule="exact"/>
              <w:rPr>
                <w:del w:id="4" w:author="Adora" w:date="2019-02-22T12:23:00Z"/>
                <w:rFonts w:ascii="Trebuchet MS" w:eastAsia="Calibri" w:hAnsi="Trebuchet MS" w:cs="Tahoma"/>
                <w:b/>
                <w:sz w:val="18"/>
                <w:szCs w:val="18"/>
                <w:lang w:val="el-GR" w:eastAsia="el-GR"/>
              </w:rPr>
            </w:pPr>
          </w:p>
          <w:p w:rsidR="00477CFE" w:rsidDel="002422EB" w:rsidRDefault="00477CFE" w:rsidP="002314EC">
            <w:pPr>
              <w:suppressAutoHyphens w:val="0"/>
              <w:spacing w:before="60" w:after="60" w:line="240" w:lineRule="exact"/>
              <w:rPr>
                <w:del w:id="5" w:author="Adora" w:date="2019-02-22T12:23:00Z"/>
                <w:rFonts w:ascii="Trebuchet MS" w:eastAsia="Calibri" w:hAnsi="Trebuchet MS" w:cs="Tahoma"/>
                <w:b/>
                <w:sz w:val="18"/>
                <w:szCs w:val="18"/>
                <w:lang w:val="el-GR" w:eastAsia="el-GR"/>
              </w:rPr>
            </w:pPr>
          </w:p>
          <w:p w:rsidR="00477CFE" w:rsidDel="002422EB" w:rsidRDefault="00477CFE" w:rsidP="002314EC">
            <w:pPr>
              <w:suppressAutoHyphens w:val="0"/>
              <w:spacing w:before="60" w:after="60" w:line="240" w:lineRule="exact"/>
              <w:rPr>
                <w:del w:id="6" w:author="Adora" w:date="2019-02-22T12:23:00Z"/>
                <w:rFonts w:ascii="Trebuchet MS" w:eastAsia="Calibri" w:hAnsi="Trebuchet MS" w:cs="Tahoma"/>
                <w:b/>
                <w:sz w:val="18"/>
                <w:szCs w:val="18"/>
                <w:lang w:val="el-GR" w:eastAsia="el-GR"/>
              </w:rPr>
            </w:pPr>
          </w:p>
          <w:p w:rsidR="00161417" w:rsidRPr="0039185C" w:rsidRDefault="00161417" w:rsidP="002314EC">
            <w:pPr>
              <w:suppressAutoHyphens w:val="0"/>
              <w:spacing w:before="60" w:after="60" w:line="240" w:lineRule="exact"/>
              <w:rPr>
                <w:rFonts w:ascii="Trebuchet MS" w:eastAsia="Calibri" w:hAnsi="Trebuchet MS" w:cs="Tahoma"/>
                <w:b/>
                <w:sz w:val="18"/>
                <w:szCs w:val="18"/>
                <w:lang w:val="el-GR" w:eastAsia="el-GR"/>
              </w:rPr>
            </w:pPr>
          </w:p>
        </w:tc>
      </w:tr>
      <w:tr w:rsidR="00161417" w:rsidRPr="006E503E" w:rsidTr="005E6BE5">
        <w:tblPrEx>
          <w:tblLook w:val="01E0" w:firstRow="1" w:lastRow="1" w:firstColumn="1" w:lastColumn="1" w:noHBand="0" w:noVBand="0"/>
        </w:tblPrEx>
        <w:tc>
          <w:tcPr>
            <w:tcW w:w="1397" w:type="dxa"/>
            <w:shd w:val="clear" w:color="auto" w:fill="BFBFBF"/>
          </w:tcPr>
          <w:p w:rsidR="00161417" w:rsidRPr="0090347A" w:rsidRDefault="005E6BE5" w:rsidP="002314EC">
            <w:pPr>
              <w:suppressAutoHyphens w:val="0"/>
              <w:spacing w:before="60" w:after="60" w:line="240" w:lineRule="exact"/>
              <w:rPr>
                <w:rFonts w:ascii="Trebuchet MS" w:eastAsia="Calibri" w:hAnsi="Trebuchet MS" w:cs="Tahoma"/>
                <w:b/>
                <w:sz w:val="18"/>
                <w:szCs w:val="18"/>
                <w:lang w:val="el-GR" w:eastAsia="el-GR"/>
              </w:rPr>
            </w:pPr>
            <w:r w:rsidRPr="00477CFE">
              <w:rPr>
                <w:rFonts w:eastAsia="Calibri" w:cs="Tahoma"/>
                <w:b/>
                <w:bCs/>
                <w:sz w:val="22"/>
                <w:szCs w:val="22"/>
                <w:lang w:val="el-GR"/>
              </w:rPr>
              <w:t>17.</w:t>
            </w:r>
            <w:r>
              <w:rPr>
                <w:rFonts w:eastAsia="Calibri" w:cs="Tahoma"/>
                <w:b/>
                <w:bCs/>
                <w:sz w:val="22"/>
                <w:szCs w:val="22"/>
                <w:lang w:val="el-GR"/>
              </w:rPr>
              <w:t>1</w:t>
            </w:r>
            <w:r w:rsidR="0018243F">
              <w:rPr>
                <w:rFonts w:eastAsia="Calibri" w:cs="Tahoma"/>
                <w:b/>
                <w:bCs/>
                <w:sz w:val="22"/>
                <w:szCs w:val="22"/>
                <w:lang w:val="el-GR"/>
              </w:rPr>
              <w:t>8</w:t>
            </w:r>
          </w:p>
        </w:tc>
        <w:tc>
          <w:tcPr>
            <w:tcW w:w="8444" w:type="dxa"/>
            <w:gridSpan w:val="4"/>
            <w:shd w:val="clear" w:color="auto" w:fill="D9D9D9"/>
          </w:tcPr>
          <w:p w:rsidR="00161417" w:rsidRPr="0018243F" w:rsidRDefault="005E6BE5" w:rsidP="002314EC">
            <w:pPr>
              <w:suppressAutoHyphens w:val="0"/>
              <w:spacing w:before="60" w:after="60" w:line="240" w:lineRule="exact"/>
              <w:rPr>
                <w:rFonts w:asciiTheme="minorHAnsi" w:hAnsiTheme="minorHAnsi" w:cs="Calibri"/>
                <w:b/>
                <w:bCs/>
                <w:sz w:val="22"/>
                <w:szCs w:val="22"/>
                <w:lang w:val="el-GR"/>
              </w:rPr>
            </w:pPr>
            <w:r w:rsidRPr="0018243F">
              <w:rPr>
                <w:rFonts w:asciiTheme="minorHAnsi" w:hAnsiTheme="minorHAnsi" w:cs="Calibri"/>
                <w:b/>
                <w:bCs/>
                <w:sz w:val="22"/>
                <w:szCs w:val="22"/>
                <w:lang w:val="el-GR"/>
              </w:rPr>
              <w:t>ΕΓΚΑΤΑΣΤΑΣΗ ΣΥΣΤΗΜΑΤΩΝ ΠΕΡΙΒΑΛΟΝΤΙΚΗΣ ΔΙΑΧΕΙΡΙΣΗΣ (π.χ. ISO 14.000, EMAS)</w:t>
            </w:r>
            <w:r w:rsidR="0018243F" w:rsidRPr="0018243F">
              <w:rPr>
                <w:rFonts w:asciiTheme="minorHAnsi" w:hAnsiTheme="minorHAnsi" w:cs="Calibri"/>
                <w:b/>
                <w:bCs/>
                <w:sz w:val="22"/>
                <w:szCs w:val="22"/>
                <w:lang w:val="el-GR"/>
              </w:rPr>
              <w:t xml:space="preserve"> (ΜΟΝ</w:t>
            </w:r>
            <w:r w:rsidR="0018243F">
              <w:rPr>
                <w:rFonts w:asciiTheme="minorHAnsi" w:hAnsiTheme="minorHAnsi" w:cs="Calibri"/>
                <w:b/>
                <w:bCs/>
                <w:sz w:val="22"/>
                <w:szCs w:val="22"/>
                <w:lang w:val="el-GR"/>
              </w:rPr>
              <w:t>Ο ΓΙΑ ΤΙΣ ΥΠΟΔΡΑΣΕΙΣ 19.2.3.1, 19.2.3,2 ΚΑΙ 19.2.6.2</w:t>
            </w:r>
            <w:r w:rsidR="0018243F" w:rsidRPr="0018243F">
              <w:rPr>
                <w:rFonts w:asciiTheme="minorHAnsi" w:hAnsiTheme="minorHAnsi" w:cs="Calibri"/>
                <w:b/>
                <w:bCs/>
                <w:sz w:val="22"/>
                <w:szCs w:val="22"/>
                <w:lang w:val="el-GR"/>
              </w:rPr>
              <w:t>)</w:t>
            </w:r>
          </w:p>
          <w:p w:rsidR="00161417" w:rsidRPr="0039185C" w:rsidRDefault="005E6BE5" w:rsidP="005E6BE5">
            <w:pPr>
              <w:suppressAutoHyphens w:val="0"/>
              <w:spacing w:before="60" w:after="60" w:line="240" w:lineRule="exact"/>
              <w:rPr>
                <w:rFonts w:ascii="Trebuchet MS" w:eastAsia="Calibri" w:hAnsi="Trebuchet MS" w:cs="Tahoma"/>
                <w:sz w:val="18"/>
                <w:szCs w:val="18"/>
                <w:lang w:val="el-GR" w:eastAsia="el-GR"/>
              </w:rPr>
            </w:pPr>
            <w:r w:rsidRPr="00744C69">
              <w:rPr>
                <w:rFonts w:asciiTheme="minorHAnsi" w:hAnsiTheme="minorHAnsi"/>
                <w:i/>
                <w:sz w:val="22"/>
                <w:szCs w:val="22"/>
                <w:lang w:val="el-GR"/>
              </w:rPr>
              <w:t xml:space="preserve">Αναφέρονται αναλυτικά τα συστήματα </w:t>
            </w:r>
            <w:r>
              <w:rPr>
                <w:rFonts w:asciiTheme="minorHAnsi" w:hAnsiTheme="minorHAnsi"/>
                <w:i/>
                <w:sz w:val="22"/>
                <w:szCs w:val="22"/>
                <w:lang w:val="el-GR"/>
              </w:rPr>
              <w:t>περιβαλλοντικής διαχείρισης</w:t>
            </w:r>
            <w:r w:rsidRPr="00744C69">
              <w:rPr>
                <w:rFonts w:asciiTheme="minorHAnsi" w:hAnsiTheme="minorHAnsi"/>
                <w:i/>
                <w:sz w:val="22"/>
                <w:szCs w:val="22"/>
                <w:lang w:val="el-GR"/>
              </w:rPr>
              <w:t xml:space="preserve"> (πχ ISO</w:t>
            </w:r>
            <w:r>
              <w:rPr>
                <w:rFonts w:asciiTheme="minorHAnsi" w:hAnsiTheme="minorHAnsi"/>
                <w:i/>
                <w:sz w:val="22"/>
                <w:szCs w:val="22"/>
                <w:lang w:val="el-GR"/>
              </w:rPr>
              <w:t xml:space="preserve"> 14.000, </w:t>
            </w:r>
            <w:r>
              <w:rPr>
                <w:rFonts w:asciiTheme="minorHAnsi" w:hAnsiTheme="minorHAnsi"/>
                <w:i/>
                <w:sz w:val="22"/>
                <w:szCs w:val="22"/>
                <w:lang w:val="en-US"/>
              </w:rPr>
              <w:t>EMAS</w:t>
            </w:r>
            <w:r w:rsidRPr="00744C69">
              <w:rPr>
                <w:rFonts w:asciiTheme="minorHAnsi" w:hAnsiTheme="minorHAnsi"/>
                <w:i/>
                <w:sz w:val="22"/>
                <w:szCs w:val="22"/>
                <w:lang w:val="el-GR"/>
              </w:rPr>
              <w:t>) που προβλέπονται στο πλαίσιο του προτεινόμενου έργου</w:t>
            </w:r>
          </w:p>
        </w:tc>
      </w:tr>
      <w:tr w:rsidR="00161417" w:rsidRPr="006E503E" w:rsidTr="005E6BE5">
        <w:tblPrEx>
          <w:tblLook w:val="01E0" w:firstRow="1" w:lastRow="1" w:firstColumn="1" w:lastColumn="1" w:noHBand="0" w:noVBand="0"/>
        </w:tblPrEx>
        <w:trPr>
          <w:trHeight w:val="3895"/>
        </w:trPr>
        <w:tc>
          <w:tcPr>
            <w:tcW w:w="9841" w:type="dxa"/>
            <w:gridSpan w:val="5"/>
            <w:shd w:val="clear" w:color="auto" w:fill="auto"/>
          </w:tcPr>
          <w:p w:rsidR="00161417" w:rsidRPr="0039185C" w:rsidRDefault="00161417" w:rsidP="002314EC">
            <w:pPr>
              <w:suppressAutoHyphens w:val="0"/>
              <w:spacing w:before="60" w:after="60" w:line="240" w:lineRule="exact"/>
              <w:rPr>
                <w:rFonts w:ascii="Trebuchet MS" w:eastAsia="Calibri" w:hAnsi="Trebuchet MS" w:cs="Tahoma"/>
                <w:b/>
                <w:sz w:val="18"/>
                <w:szCs w:val="18"/>
                <w:lang w:val="el-GR" w:eastAsia="el-GR"/>
              </w:rPr>
            </w:pPr>
          </w:p>
          <w:p w:rsidR="00161417" w:rsidRPr="0039185C" w:rsidRDefault="00161417" w:rsidP="002314EC">
            <w:pPr>
              <w:suppressAutoHyphens w:val="0"/>
              <w:spacing w:before="60" w:after="60" w:line="240" w:lineRule="exact"/>
              <w:rPr>
                <w:rFonts w:ascii="Trebuchet MS" w:eastAsia="Calibri" w:hAnsi="Trebuchet MS" w:cs="Tahoma"/>
                <w:b/>
                <w:sz w:val="18"/>
                <w:szCs w:val="18"/>
                <w:lang w:val="el-GR" w:eastAsia="el-GR"/>
              </w:rPr>
            </w:pPr>
          </w:p>
          <w:p w:rsidR="00161417" w:rsidRPr="0039185C" w:rsidRDefault="00161417" w:rsidP="002314EC">
            <w:pPr>
              <w:suppressAutoHyphens w:val="0"/>
              <w:spacing w:before="60" w:after="60" w:line="240" w:lineRule="exact"/>
              <w:rPr>
                <w:rFonts w:ascii="Trebuchet MS" w:eastAsia="Calibri" w:hAnsi="Trebuchet MS" w:cs="Tahoma"/>
                <w:b/>
                <w:sz w:val="18"/>
                <w:szCs w:val="18"/>
                <w:lang w:val="el-GR" w:eastAsia="el-GR"/>
              </w:rPr>
            </w:pPr>
          </w:p>
          <w:p w:rsidR="00161417" w:rsidRDefault="00161417" w:rsidP="002314EC">
            <w:pPr>
              <w:suppressAutoHyphens w:val="0"/>
              <w:spacing w:before="60" w:after="60" w:line="240" w:lineRule="exact"/>
              <w:rPr>
                <w:rFonts w:ascii="Trebuchet MS" w:eastAsia="Calibri" w:hAnsi="Trebuchet MS" w:cs="Tahoma"/>
                <w:b/>
                <w:sz w:val="18"/>
                <w:szCs w:val="18"/>
                <w:lang w:val="el-GR" w:eastAsia="el-GR"/>
              </w:rPr>
            </w:pPr>
          </w:p>
          <w:p w:rsidR="00161417" w:rsidRPr="0039185C" w:rsidRDefault="00161417" w:rsidP="002314EC">
            <w:pPr>
              <w:suppressAutoHyphens w:val="0"/>
              <w:spacing w:before="60" w:after="60" w:line="240" w:lineRule="exact"/>
              <w:rPr>
                <w:rFonts w:ascii="Trebuchet MS" w:eastAsia="Calibri" w:hAnsi="Trebuchet MS" w:cs="Tahoma"/>
                <w:b/>
                <w:sz w:val="18"/>
                <w:szCs w:val="18"/>
                <w:lang w:val="el-GR" w:eastAsia="el-GR"/>
              </w:rPr>
            </w:pPr>
          </w:p>
          <w:p w:rsidR="00161417" w:rsidRPr="0039185C" w:rsidRDefault="00161417" w:rsidP="002314EC">
            <w:pPr>
              <w:suppressAutoHyphens w:val="0"/>
              <w:spacing w:before="60" w:after="60" w:line="240" w:lineRule="exact"/>
              <w:rPr>
                <w:rFonts w:ascii="Trebuchet MS" w:eastAsia="Calibri" w:hAnsi="Trebuchet MS" w:cs="Tahoma"/>
                <w:b/>
                <w:sz w:val="18"/>
                <w:szCs w:val="18"/>
                <w:lang w:val="el-GR" w:eastAsia="el-GR"/>
              </w:rPr>
            </w:pPr>
          </w:p>
          <w:p w:rsidR="00161417" w:rsidRDefault="00161417" w:rsidP="002314EC">
            <w:pPr>
              <w:suppressAutoHyphens w:val="0"/>
              <w:spacing w:before="60" w:after="60" w:line="240" w:lineRule="exact"/>
              <w:rPr>
                <w:rFonts w:ascii="Trebuchet MS" w:eastAsia="Calibri" w:hAnsi="Trebuchet MS" w:cs="Tahoma"/>
                <w:b/>
                <w:sz w:val="18"/>
                <w:szCs w:val="18"/>
                <w:lang w:val="el-GR" w:eastAsia="el-GR"/>
              </w:rPr>
            </w:pPr>
          </w:p>
          <w:p w:rsidR="00161417" w:rsidRPr="0039185C" w:rsidRDefault="00161417" w:rsidP="002314EC">
            <w:pPr>
              <w:suppressAutoHyphens w:val="0"/>
              <w:spacing w:before="60" w:after="60" w:line="240" w:lineRule="exact"/>
              <w:rPr>
                <w:rFonts w:ascii="Trebuchet MS" w:eastAsia="Calibri" w:hAnsi="Trebuchet MS" w:cs="Tahoma"/>
                <w:b/>
                <w:sz w:val="18"/>
                <w:szCs w:val="18"/>
                <w:lang w:val="el-GR" w:eastAsia="el-GR"/>
              </w:rPr>
            </w:pPr>
          </w:p>
          <w:p w:rsidR="00161417" w:rsidRPr="0039185C" w:rsidRDefault="00161417" w:rsidP="002314EC">
            <w:pPr>
              <w:suppressAutoHyphens w:val="0"/>
              <w:spacing w:before="60" w:after="60" w:line="240" w:lineRule="exact"/>
              <w:rPr>
                <w:rFonts w:ascii="Trebuchet MS" w:eastAsia="Calibri" w:hAnsi="Trebuchet MS" w:cs="Tahoma"/>
                <w:b/>
                <w:sz w:val="18"/>
                <w:szCs w:val="18"/>
                <w:lang w:val="el-GR" w:eastAsia="el-GR"/>
              </w:rPr>
            </w:pPr>
          </w:p>
          <w:p w:rsidR="00161417" w:rsidRPr="0039185C" w:rsidRDefault="00161417" w:rsidP="002314EC">
            <w:pPr>
              <w:suppressAutoHyphens w:val="0"/>
              <w:spacing w:before="60" w:after="60" w:line="240" w:lineRule="exact"/>
              <w:rPr>
                <w:rFonts w:ascii="Trebuchet MS" w:eastAsia="Calibri" w:hAnsi="Trebuchet MS" w:cs="Tahoma"/>
                <w:b/>
                <w:sz w:val="18"/>
                <w:szCs w:val="18"/>
                <w:lang w:val="el-GR" w:eastAsia="el-GR"/>
              </w:rPr>
            </w:pPr>
          </w:p>
        </w:tc>
      </w:tr>
      <w:tr w:rsidR="005E6BE5" w:rsidRPr="006E503E" w:rsidTr="00BA0083">
        <w:tblPrEx>
          <w:tblLook w:val="01E0" w:firstRow="1" w:lastRow="1" w:firstColumn="1" w:lastColumn="1" w:noHBand="0" w:noVBand="0"/>
        </w:tblPrEx>
        <w:tc>
          <w:tcPr>
            <w:tcW w:w="1397" w:type="dxa"/>
            <w:tcBorders>
              <w:bottom w:val="single" w:sz="4" w:space="0" w:color="auto"/>
            </w:tcBorders>
            <w:shd w:val="clear" w:color="auto" w:fill="BFBFBF"/>
          </w:tcPr>
          <w:p w:rsidR="005E6BE5" w:rsidRPr="002F0C20" w:rsidRDefault="005E6BE5" w:rsidP="00382EA8">
            <w:pPr>
              <w:suppressAutoHyphens w:val="0"/>
              <w:spacing w:before="60" w:after="60" w:line="240" w:lineRule="exact"/>
              <w:rPr>
                <w:rFonts w:ascii="Trebuchet MS" w:eastAsia="Calibri" w:hAnsi="Trebuchet MS" w:cs="Tahoma"/>
                <w:b/>
                <w:sz w:val="18"/>
                <w:szCs w:val="18"/>
                <w:lang w:val="el-GR" w:eastAsia="el-GR"/>
              </w:rPr>
            </w:pPr>
            <w:r w:rsidRPr="002F0C20">
              <w:rPr>
                <w:rFonts w:eastAsia="Calibri" w:cs="Tahoma"/>
                <w:b/>
                <w:bCs/>
                <w:sz w:val="22"/>
                <w:szCs w:val="22"/>
                <w:lang w:val="el-GR"/>
              </w:rPr>
              <w:lastRenderedPageBreak/>
              <w:t>17.</w:t>
            </w:r>
            <w:r w:rsidR="0018243F">
              <w:rPr>
                <w:rFonts w:eastAsia="Calibri" w:cs="Tahoma"/>
                <w:b/>
                <w:bCs/>
                <w:sz w:val="22"/>
                <w:szCs w:val="22"/>
                <w:lang w:val="el-GR"/>
              </w:rPr>
              <w:t>19</w:t>
            </w:r>
          </w:p>
        </w:tc>
        <w:tc>
          <w:tcPr>
            <w:tcW w:w="8444" w:type="dxa"/>
            <w:gridSpan w:val="4"/>
            <w:tcBorders>
              <w:bottom w:val="single" w:sz="4" w:space="0" w:color="auto"/>
            </w:tcBorders>
            <w:shd w:val="clear" w:color="auto" w:fill="D9D9D9"/>
          </w:tcPr>
          <w:p w:rsidR="005E6BE5" w:rsidRPr="002F0C20" w:rsidRDefault="005E6BE5" w:rsidP="00382EA8">
            <w:pPr>
              <w:suppressAutoHyphens w:val="0"/>
              <w:spacing w:before="60" w:after="60" w:line="240" w:lineRule="exact"/>
              <w:rPr>
                <w:rFonts w:asciiTheme="minorHAnsi" w:eastAsia="Calibri" w:hAnsiTheme="minorHAnsi" w:cs="Tahoma"/>
                <w:b/>
                <w:sz w:val="22"/>
                <w:szCs w:val="22"/>
                <w:lang w:val="el-GR" w:eastAsia="el-GR"/>
              </w:rPr>
            </w:pPr>
            <w:r w:rsidRPr="002F0C20">
              <w:rPr>
                <w:rFonts w:asciiTheme="minorHAnsi" w:eastAsia="Calibri" w:hAnsiTheme="minorHAnsi" w:cs="Tahoma"/>
                <w:b/>
                <w:sz w:val="22"/>
                <w:szCs w:val="22"/>
                <w:lang w:val="el-GR" w:eastAsia="el-GR"/>
              </w:rPr>
              <w:t>ΕΙΣΑΓΩΓΗ ΚΑΙΝΟΤΟΜΙΑΣ / ΤΠΕ Ή ΠΙΛΟΤΙΚΩΝ ΚΑΙΝΟΤΟΜΩΝ ΕΦΑΡΜΟΓΩΝ</w:t>
            </w:r>
          </w:p>
          <w:p w:rsidR="00BA0083" w:rsidRPr="002F0C20" w:rsidRDefault="00BA0083" w:rsidP="00BA0083">
            <w:pPr>
              <w:suppressAutoHyphens w:val="0"/>
              <w:spacing w:before="60" w:after="60" w:line="240" w:lineRule="exact"/>
              <w:rPr>
                <w:rFonts w:asciiTheme="minorHAnsi" w:hAnsiTheme="minorHAnsi"/>
                <w:i/>
                <w:sz w:val="22"/>
                <w:szCs w:val="22"/>
                <w:lang w:val="el-GR"/>
              </w:rPr>
            </w:pPr>
            <w:r w:rsidRPr="002F0C20">
              <w:rPr>
                <w:rFonts w:asciiTheme="minorHAnsi" w:hAnsiTheme="minorHAnsi"/>
                <w:i/>
                <w:sz w:val="22"/>
                <w:szCs w:val="22"/>
                <w:lang w:val="el-GR"/>
              </w:rPr>
              <w:t xml:space="preserve">Περιγράψτε τον τρόπο με τον οποίο ενσωματώνεται η καινοτομία (βλ. Ορισμό στο Οδηγό Επιλεξιμότητας – Επιλογής) στο φυσικό αντικείμενο της προτεινόμενης επένδυσης (αναφορά σε συγκεκριμένες ενέργειες, δαπάνες κλπ) </w:t>
            </w:r>
          </w:p>
          <w:p w:rsidR="005E6BE5" w:rsidRPr="002F0C20" w:rsidRDefault="00BA0083" w:rsidP="00BA0083">
            <w:pPr>
              <w:suppressAutoHyphens w:val="0"/>
              <w:spacing w:before="60" w:after="60" w:line="240" w:lineRule="exact"/>
              <w:rPr>
                <w:rFonts w:asciiTheme="minorHAnsi" w:hAnsiTheme="minorHAnsi"/>
                <w:i/>
                <w:sz w:val="22"/>
                <w:szCs w:val="22"/>
                <w:lang w:val="el-GR"/>
              </w:rPr>
            </w:pPr>
            <w:r w:rsidRPr="002F0C20">
              <w:rPr>
                <w:rFonts w:asciiTheme="minorHAnsi" w:hAnsiTheme="minorHAnsi"/>
                <w:i/>
                <w:sz w:val="22"/>
                <w:szCs w:val="22"/>
                <w:lang w:val="el-GR"/>
              </w:rPr>
              <w:t>Συμπληρώνεται σε περίπτωση που δεν επαρκεί ο σχετικός χώρος στο ΠΣΚΕ, ή όταν κρίνει ο υποψήφιος επενδυτής ότι απαιτούνται περισσότερα στοιχεία ή τεκμηρίωση προκειμένου να διευκολυνθεί η διαδικασία αξιολόγησης.</w:t>
            </w:r>
          </w:p>
        </w:tc>
      </w:tr>
      <w:tr w:rsidR="00BA0083" w:rsidRPr="006E503E" w:rsidTr="00661EF3">
        <w:tblPrEx>
          <w:tblLook w:val="01E0" w:firstRow="1" w:lastRow="1" w:firstColumn="1" w:lastColumn="1" w:noHBand="0" w:noVBand="0"/>
        </w:tblPrEx>
        <w:trPr>
          <w:trHeight w:val="5008"/>
        </w:trPr>
        <w:tc>
          <w:tcPr>
            <w:tcW w:w="9841" w:type="dxa"/>
            <w:gridSpan w:val="5"/>
            <w:shd w:val="clear" w:color="auto" w:fill="auto"/>
          </w:tcPr>
          <w:p w:rsidR="00BA0083" w:rsidRDefault="00BA0083" w:rsidP="00382EA8">
            <w:pPr>
              <w:suppressAutoHyphens w:val="0"/>
              <w:spacing w:before="60" w:after="60" w:line="240" w:lineRule="exact"/>
              <w:rPr>
                <w:rFonts w:ascii="Trebuchet MS" w:eastAsia="Calibri" w:hAnsi="Trebuchet MS" w:cs="Tahoma"/>
                <w:b/>
                <w:szCs w:val="18"/>
                <w:lang w:val="el-GR" w:eastAsia="el-GR"/>
              </w:rPr>
            </w:pPr>
          </w:p>
        </w:tc>
      </w:tr>
    </w:tbl>
    <w:p w:rsidR="00A8398F" w:rsidRPr="0039185C" w:rsidRDefault="00A8398F" w:rsidP="002314EC">
      <w:pPr>
        <w:suppressAutoHyphens w:val="0"/>
        <w:spacing w:line="240" w:lineRule="auto"/>
        <w:jc w:val="left"/>
        <w:rPr>
          <w:rFonts w:ascii="Trebuchet MS" w:hAnsi="Trebuchet MS" w:cs="Tahoma"/>
          <w:b/>
          <w:sz w:val="18"/>
          <w:szCs w:val="18"/>
          <w:lang w:val="el-GR" w:eastAsia="el-GR"/>
        </w:rPr>
      </w:pPr>
    </w:p>
    <w:p w:rsidR="000729E4" w:rsidRDefault="000729E4" w:rsidP="002314EC">
      <w:pPr>
        <w:suppressAutoHyphens w:val="0"/>
        <w:spacing w:after="200" w:line="276" w:lineRule="auto"/>
        <w:jc w:val="left"/>
        <w:rPr>
          <w:rFonts w:ascii="Trebuchet MS" w:hAnsi="Trebuchet MS" w:cs="Tahoma"/>
          <w:b/>
          <w:sz w:val="18"/>
          <w:szCs w:val="18"/>
          <w:lang w:val="el-GR" w:eastAsia="el-GR"/>
        </w:rPr>
      </w:pPr>
      <w:r>
        <w:rPr>
          <w:rFonts w:ascii="Trebuchet MS" w:hAnsi="Trebuchet MS" w:cs="Tahoma"/>
          <w:b/>
          <w:sz w:val="18"/>
          <w:szCs w:val="18"/>
          <w:lang w:val="el-GR" w:eastAsia="el-GR"/>
        </w:rPr>
        <w:br w:type="page"/>
      </w:r>
    </w:p>
    <w:p w:rsidR="00A8398F" w:rsidRPr="0039185C" w:rsidRDefault="00A8398F" w:rsidP="002314EC">
      <w:pPr>
        <w:suppressAutoHyphens w:val="0"/>
        <w:spacing w:line="240" w:lineRule="auto"/>
        <w:jc w:val="left"/>
        <w:rPr>
          <w:rFonts w:ascii="Trebuchet MS" w:hAnsi="Trebuchet MS" w:cs="Tahoma"/>
          <w:b/>
          <w:sz w:val="18"/>
          <w:szCs w:val="18"/>
          <w:lang w:val="el-GR" w:eastAsia="el-GR"/>
        </w:rPr>
      </w:pPr>
    </w:p>
    <w:p w:rsidR="00A8398F" w:rsidRPr="0039185C" w:rsidRDefault="00A8398F" w:rsidP="002314EC">
      <w:pPr>
        <w:suppressAutoHyphens w:val="0"/>
        <w:spacing w:line="240" w:lineRule="auto"/>
        <w:jc w:val="left"/>
        <w:rPr>
          <w:rFonts w:ascii="Trebuchet MS" w:hAnsi="Trebuchet MS" w:cs="Tahoma"/>
          <w:b/>
          <w:sz w:val="18"/>
          <w:szCs w:val="18"/>
          <w:lang w:val="el-GR" w:eastAsia="el-GR"/>
        </w:rP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4"/>
        <w:gridCol w:w="8324"/>
      </w:tblGrid>
      <w:tr w:rsidR="00A8398F" w:rsidRPr="002E24E1" w:rsidTr="00DA52DF">
        <w:tc>
          <w:tcPr>
            <w:tcW w:w="1174" w:type="dxa"/>
            <w:shd w:val="clear" w:color="auto" w:fill="000000"/>
          </w:tcPr>
          <w:p w:rsidR="00A8398F" w:rsidRPr="00837932" w:rsidRDefault="00A64C16" w:rsidP="00837932">
            <w:pPr>
              <w:suppressAutoHyphens w:val="0"/>
              <w:spacing w:before="120" w:after="120" w:line="240" w:lineRule="auto"/>
              <w:rPr>
                <w:rFonts w:asciiTheme="minorHAnsi" w:eastAsia="Calibri" w:hAnsiTheme="minorHAnsi" w:cs="Tahoma"/>
                <w:b/>
                <w:sz w:val="28"/>
                <w:szCs w:val="28"/>
                <w:lang w:val="el-GR" w:eastAsia="el-GR"/>
              </w:rPr>
            </w:pPr>
            <w:r w:rsidRPr="00837932">
              <w:rPr>
                <w:rFonts w:asciiTheme="minorHAnsi" w:eastAsia="Calibri" w:hAnsiTheme="minorHAnsi" w:cs="Tahoma"/>
                <w:b/>
                <w:sz w:val="28"/>
                <w:szCs w:val="28"/>
                <w:lang w:val="en-US" w:eastAsia="el-GR"/>
              </w:rPr>
              <w:t>1</w:t>
            </w:r>
            <w:r w:rsidR="0090347A" w:rsidRPr="00837932">
              <w:rPr>
                <w:rFonts w:asciiTheme="minorHAnsi" w:eastAsia="Calibri" w:hAnsiTheme="minorHAnsi" w:cs="Tahoma"/>
                <w:b/>
                <w:sz w:val="28"/>
                <w:szCs w:val="28"/>
                <w:lang w:val="el-GR" w:eastAsia="el-GR"/>
              </w:rPr>
              <w:t>8</w:t>
            </w:r>
          </w:p>
        </w:tc>
        <w:tc>
          <w:tcPr>
            <w:tcW w:w="8324" w:type="dxa"/>
            <w:shd w:val="clear" w:color="auto" w:fill="D9D9D9"/>
          </w:tcPr>
          <w:p w:rsidR="00A8398F" w:rsidRPr="00837932" w:rsidRDefault="00A8398F" w:rsidP="00837932">
            <w:pPr>
              <w:suppressAutoHyphens w:val="0"/>
              <w:spacing w:before="120" w:after="120" w:line="240" w:lineRule="auto"/>
              <w:rPr>
                <w:rFonts w:asciiTheme="minorHAnsi" w:eastAsia="Calibri" w:hAnsiTheme="minorHAnsi" w:cs="Tahoma"/>
                <w:b/>
                <w:sz w:val="28"/>
                <w:szCs w:val="28"/>
                <w:lang w:val="el-GR" w:eastAsia="el-GR"/>
              </w:rPr>
            </w:pPr>
            <w:r w:rsidRPr="00837932">
              <w:rPr>
                <w:rFonts w:asciiTheme="minorHAnsi" w:eastAsia="Calibri" w:hAnsiTheme="minorHAnsi" w:cs="Tahoma"/>
                <w:b/>
                <w:sz w:val="28"/>
                <w:szCs w:val="28"/>
                <w:lang w:val="el-GR" w:eastAsia="el-GR"/>
              </w:rPr>
              <w:t>ΟΙΚΟΝΟΜΙΚΟ ΑΝΤΙΚΕΙΜΕΝΟ</w:t>
            </w:r>
          </w:p>
        </w:tc>
      </w:tr>
    </w:tbl>
    <w:p w:rsidR="00A8398F" w:rsidRPr="0039185C" w:rsidRDefault="00A8398F" w:rsidP="002314EC">
      <w:pPr>
        <w:suppressAutoHyphens w:val="0"/>
        <w:spacing w:before="120" w:line="240" w:lineRule="auto"/>
        <w:rPr>
          <w:rFonts w:ascii="Trebuchet MS" w:eastAsia="Calibri" w:hAnsi="Trebuchet MS" w:cs="Tahoma"/>
          <w:sz w:val="18"/>
          <w:szCs w:val="18"/>
          <w:lang w:val="el-GR" w:eastAsia="el-GR"/>
        </w:rPr>
      </w:pPr>
    </w:p>
    <w:p w:rsidR="00A8398F" w:rsidRPr="0039185C" w:rsidRDefault="00A8398F" w:rsidP="002314EC">
      <w:pPr>
        <w:suppressAutoHyphens w:val="0"/>
        <w:spacing w:before="120" w:line="240" w:lineRule="auto"/>
        <w:rPr>
          <w:rFonts w:ascii="Trebuchet MS" w:eastAsia="Calibri" w:hAnsi="Trebuchet MS" w:cs="Tahoma"/>
          <w:sz w:val="18"/>
          <w:szCs w:val="18"/>
          <w:lang w:val="el-GR" w:eastAsia="el-GR"/>
        </w:rPr>
      </w:pPr>
    </w:p>
    <w:p w:rsidR="00A8398F" w:rsidRPr="00837932" w:rsidRDefault="0090347A" w:rsidP="002314EC">
      <w:pPr>
        <w:pBdr>
          <w:top w:val="single" w:sz="4" w:space="1" w:color="auto"/>
          <w:left w:val="single" w:sz="4" w:space="4" w:color="auto"/>
          <w:bottom w:val="single" w:sz="4" w:space="1" w:color="auto"/>
          <w:right w:val="single" w:sz="4" w:space="4" w:color="auto"/>
        </w:pBdr>
        <w:spacing w:before="60" w:line="280" w:lineRule="atLeast"/>
        <w:ind w:left="-426"/>
        <w:jc w:val="center"/>
        <w:rPr>
          <w:rFonts w:asciiTheme="minorHAnsi" w:hAnsiTheme="minorHAnsi" w:cs="Tahoma"/>
          <w:b/>
          <w:bCs/>
          <w:sz w:val="24"/>
          <w:lang w:val="el-GR"/>
        </w:rPr>
      </w:pPr>
      <w:r w:rsidRPr="00837932">
        <w:rPr>
          <w:rFonts w:asciiTheme="minorHAnsi" w:hAnsiTheme="minorHAnsi" w:cs="Tahoma"/>
          <w:b/>
          <w:bCs/>
          <w:sz w:val="24"/>
          <w:lang w:val="el-GR"/>
        </w:rPr>
        <w:t>1</w:t>
      </w:r>
      <w:r w:rsidR="00A8398F" w:rsidRPr="00837932">
        <w:rPr>
          <w:rFonts w:asciiTheme="minorHAnsi" w:hAnsiTheme="minorHAnsi" w:cs="Tahoma"/>
          <w:b/>
          <w:bCs/>
          <w:sz w:val="24"/>
          <w:lang w:val="el-GR"/>
        </w:rPr>
        <w:t>8.1 ΠΡΟΫΠΟΛΟΓΙΣΜΟΣ ΠΡΟΤΕΙΝΟΜΕΝΗΣ ΠΡΑΞΗΣ</w:t>
      </w:r>
    </w:p>
    <w:p w:rsidR="00A8398F" w:rsidRPr="0039185C" w:rsidRDefault="00A8398F" w:rsidP="002314EC">
      <w:pPr>
        <w:spacing w:before="60" w:line="280" w:lineRule="atLeast"/>
        <w:rPr>
          <w:rFonts w:ascii="Trebuchet MS" w:hAnsi="Trebuchet MS" w:cs="Tahoma"/>
          <w:szCs w:val="20"/>
          <w:lang w:val="el-GR"/>
        </w:rPr>
      </w:pPr>
    </w:p>
    <w:p w:rsidR="00A8398F" w:rsidRPr="00837932" w:rsidRDefault="00A64C16" w:rsidP="002314EC">
      <w:pPr>
        <w:spacing w:before="60" w:line="280" w:lineRule="atLeast"/>
        <w:jc w:val="center"/>
        <w:rPr>
          <w:rFonts w:asciiTheme="minorHAnsi" w:hAnsiTheme="minorHAnsi" w:cs="Tahoma"/>
          <w:b/>
          <w:bCs/>
          <w:sz w:val="22"/>
          <w:szCs w:val="22"/>
          <w:lang w:val="el-GR"/>
        </w:rPr>
      </w:pPr>
      <w:r w:rsidRPr="00837932">
        <w:rPr>
          <w:rFonts w:asciiTheme="minorHAnsi" w:hAnsiTheme="minorHAnsi" w:cs="Tahoma"/>
          <w:b/>
          <w:bCs/>
          <w:sz w:val="22"/>
          <w:szCs w:val="22"/>
          <w:lang w:val="el-GR"/>
        </w:rPr>
        <w:t>1</w:t>
      </w:r>
      <w:r w:rsidR="00A8398F" w:rsidRPr="00837932">
        <w:rPr>
          <w:rFonts w:asciiTheme="minorHAnsi" w:hAnsiTheme="minorHAnsi" w:cs="Tahoma"/>
          <w:b/>
          <w:bCs/>
          <w:sz w:val="22"/>
          <w:szCs w:val="22"/>
          <w:lang w:val="el-GR"/>
        </w:rPr>
        <w:t>8.1.1 ΠΡΟΤΕΙΝΟΜΕΝΑ ΕΡΓΑ ΥΠΟΔΟΜΗΣ ΚΑΙ ΠΕΡΙΒΑΛΛΟΝΤΟΣ ΧΩΡΟΥ</w:t>
      </w:r>
      <w:r w:rsidR="0090347A" w:rsidRPr="00837932">
        <w:rPr>
          <w:rFonts w:asciiTheme="minorHAnsi" w:hAnsiTheme="minorHAnsi" w:cs="Tahoma"/>
          <w:b/>
          <w:bCs/>
          <w:sz w:val="22"/>
          <w:szCs w:val="22"/>
          <w:lang w:val="el-GR"/>
        </w:rPr>
        <w:t xml:space="preserve"> ΚΑΙ ΣΥΝΔΕΣΗΣ ΜΕ ΟΚΩ (Οργανισμούς Κοινής Ωφέλειας)</w:t>
      </w:r>
    </w:p>
    <w:p w:rsidR="00A8398F" w:rsidRPr="00837932" w:rsidRDefault="00A8398F" w:rsidP="002314EC">
      <w:pPr>
        <w:spacing w:before="60" w:line="280" w:lineRule="atLeast"/>
        <w:rPr>
          <w:rFonts w:asciiTheme="minorHAnsi" w:hAnsiTheme="minorHAnsi" w:cs="Tahoma"/>
          <w:sz w:val="22"/>
          <w:szCs w:val="22"/>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3"/>
        <w:gridCol w:w="2339"/>
      </w:tblGrid>
      <w:tr w:rsidR="00A8398F" w:rsidRPr="00837932" w:rsidTr="00DA52DF">
        <w:trPr>
          <w:trHeight w:val="651"/>
          <w:jc w:val="center"/>
        </w:trPr>
        <w:tc>
          <w:tcPr>
            <w:tcW w:w="4573" w:type="dxa"/>
            <w:vAlign w:val="center"/>
          </w:tcPr>
          <w:p w:rsidR="00A8398F" w:rsidRPr="00837932" w:rsidRDefault="00A8398F" w:rsidP="002314EC">
            <w:pPr>
              <w:spacing w:before="60" w:line="280" w:lineRule="atLeast"/>
              <w:rPr>
                <w:rFonts w:asciiTheme="minorHAnsi" w:hAnsiTheme="minorHAnsi" w:cs="Tahoma"/>
                <w:b/>
                <w:bCs/>
                <w:sz w:val="22"/>
                <w:szCs w:val="22"/>
              </w:rPr>
            </w:pPr>
            <w:r w:rsidRPr="00837932">
              <w:rPr>
                <w:rFonts w:asciiTheme="minorHAnsi" w:hAnsiTheme="minorHAnsi" w:cs="Tahoma"/>
                <w:b/>
                <w:bCs/>
                <w:sz w:val="22"/>
                <w:szCs w:val="22"/>
              </w:rPr>
              <w:t>ΕΜΒΑΔΟΝ ΓΗΠΕΔΟΥ</w:t>
            </w:r>
          </w:p>
        </w:tc>
        <w:tc>
          <w:tcPr>
            <w:tcW w:w="2339" w:type="dxa"/>
            <w:shd w:val="clear" w:color="auto" w:fill="D9D9D9"/>
            <w:vAlign w:val="center"/>
          </w:tcPr>
          <w:p w:rsidR="00A8398F" w:rsidRPr="00837932" w:rsidRDefault="00A8398F" w:rsidP="002314EC">
            <w:pPr>
              <w:spacing w:before="60" w:line="280" w:lineRule="atLeast"/>
              <w:rPr>
                <w:rFonts w:asciiTheme="minorHAnsi" w:hAnsiTheme="minorHAnsi" w:cs="Tahoma"/>
                <w:b/>
                <w:bCs/>
                <w:sz w:val="22"/>
                <w:szCs w:val="22"/>
              </w:rPr>
            </w:pPr>
          </w:p>
        </w:tc>
      </w:tr>
      <w:tr w:rsidR="00A8398F" w:rsidRPr="00837932" w:rsidTr="00DA52DF">
        <w:trPr>
          <w:trHeight w:val="713"/>
          <w:jc w:val="center"/>
        </w:trPr>
        <w:tc>
          <w:tcPr>
            <w:tcW w:w="4573" w:type="dxa"/>
            <w:vAlign w:val="center"/>
          </w:tcPr>
          <w:p w:rsidR="00A8398F" w:rsidRPr="00837932" w:rsidRDefault="00A8398F" w:rsidP="002314EC">
            <w:pPr>
              <w:spacing w:before="60" w:line="280" w:lineRule="atLeast"/>
              <w:rPr>
                <w:rFonts w:asciiTheme="minorHAnsi" w:hAnsiTheme="minorHAnsi" w:cs="Tahoma"/>
                <w:b/>
                <w:bCs/>
                <w:sz w:val="22"/>
                <w:szCs w:val="22"/>
              </w:rPr>
            </w:pPr>
            <w:r w:rsidRPr="00837932">
              <w:rPr>
                <w:rFonts w:asciiTheme="minorHAnsi" w:hAnsiTheme="minorHAnsi" w:cs="Tahoma"/>
                <w:b/>
                <w:bCs/>
                <w:sz w:val="22"/>
                <w:szCs w:val="22"/>
              </w:rPr>
              <w:t>ΕΜΒΑΔΟΝ ΚΑΛΥΨΗΣ</w:t>
            </w:r>
          </w:p>
        </w:tc>
        <w:tc>
          <w:tcPr>
            <w:tcW w:w="2339" w:type="dxa"/>
            <w:shd w:val="clear" w:color="auto" w:fill="D9D9D9"/>
            <w:vAlign w:val="center"/>
          </w:tcPr>
          <w:p w:rsidR="00A8398F" w:rsidRPr="00837932" w:rsidRDefault="00A8398F" w:rsidP="002314EC">
            <w:pPr>
              <w:spacing w:before="60" w:line="280" w:lineRule="atLeast"/>
              <w:rPr>
                <w:rFonts w:asciiTheme="minorHAnsi" w:hAnsiTheme="minorHAnsi" w:cs="Tahoma"/>
                <w:b/>
                <w:bCs/>
                <w:sz w:val="22"/>
                <w:szCs w:val="22"/>
              </w:rPr>
            </w:pPr>
          </w:p>
        </w:tc>
      </w:tr>
    </w:tbl>
    <w:p w:rsidR="00A8398F" w:rsidRPr="00837932" w:rsidRDefault="00A8398F" w:rsidP="002314EC">
      <w:pPr>
        <w:spacing w:before="60" w:line="280" w:lineRule="atLeast"/>
        <w:rPr>
          <w:rFonts w:asciiTheme="minorHAnsi" w:hAnsiTheme="minorHAnsi" w:cs="Tahoma"/>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3"/>
      </w:tblGrid>
      <w:tr w:rsidR="00A8398F" w:rsidRPr="006E503E" w:rsidTr="00DA52DF">
        <w:trPr>
          <w:jc w:val="center"/>
        </w:trPr>
        <w:tc>
          <w:tcPr>
            <w:tcW w:w="9493" w:type="dxa"/>
            <w:shd w:val="clear" w:color="auto" w:fill="D9D9D9"/>
          </w:tcPr>
          <w:p w:rsidR="00A8398F" w:rsidRPr="00837932" w:rsidRDefault="00A8398F" w:rsidP="002314EC">
            <w:pPr>
              <w:spacing w:before="60" w:line="280" w:lineRule="atLeast"/>
              <w:rPr>
                <w:rFonts w:asciiTheme="minorHAnsi" w:hAnsiTheme="minorHAnsi" w:cs="Tahoma"/>
                <w:i/>
                <w:iCs/>
                <w:sz w:val="22"/>
                <w:szCs w:val="22"/>
                <w:lang w:val="el-GR"/>
              </w:rPr>
            </w:pPr>
            <w:r w:rsidRPr="00837932">
              <w:rPr>
                <w:rFonts w:asciiTheme="minorHAnsi" w:hAnsiTheme="minorHAnsi" w:cs="Tahoma"/>
                <w:i/>
                <w:iCs/>
                <w:sz w:val="22"/>
                <w:szCs w:val="22"/>
                <w:lang w:val="el-GR"/>
              </w:rPr>
              <w:t>Περιγράφονται κατά το δυνατόν αναλυτικότερα τα προτεινόμενα έργα υποδομής και περιβάλλοντος χώρου</w:t>
            </w:r>
            <w:r w:rsidR="0090347A" w:rsidRPr="00837932">
              <w:rPr>
                <w:rFonts w:asciiTheme="minorHAnsi" w:hAnsiTheme="minorHAnsi" w:cs="Tahoma"/>
                <w:b/>
                <w:bCs/>
                <w:sz w:val="22"/>
                <w:szCs w:val="22"/>
                <w:lang w:val="el-GR"/>
              </w:rPr>
              <w:t xml:space="preserve"> </w:t>
            </w:r>
            <w:r w:rsidR="0090347A" w:rsidRPr="00837932">
              <w:rPr>
                <w:rFonts w:asciiTheme="minorHAnsi" w:hAnsiTheme="minorHAnsi" w:cs="Tahoma"/>
                <w:i/>
                <w:iCs/>
                <w:sz w:val="22"/>
                <w:szCs w:val="22"/>
                <w:lang w:val="el-GR"/>
              </w:rPr>
              <w:t>και σύνδεσης με ΟΚΩ (Οργανισμούς Κοινής Ωφέλειας).</w:t>
            </w:r>
            <w:r w:rsidRPr="00837932">
              <w:rPr>
                <w:rFonts w:asciiTheme="minorHAnsi" w:hAnsiTheme="minorHAnsi" w:cs="Tahoma"/>
                <w:i/>
                <w:iCs/>
                <w:sz w:val="22"/>
                <w:szCs w:val="22"/>
                <w:lang w:val="el-GR"/>
              </w:rPr>
              <w:t xml:space="preserve"> </w:t>
            </w:r>
          </w:p>
        </w:tc>
      </w:tr>
      <w:tr w:rsidR="00A8398F" w:rsidRPr="006E503E" w:rsidTr="00DA52DF">
        <w:trPr>
          <w:jc w:val="center"/>
        </w:trPr>
        <w:tc>
          <w:tcPr>
            <w:tcW w:w="9493" w:type="dxa"/>
          </w:tcPr>
          <w:p w:rsidR="00A8398F" w:rsidRPr="0039185C" w:rsidRDefault="00A8398F" w:rsidP="002314EC">
            <w:pPr>
              <w:spacing w:before="60" w:line="280" w:lineRule="atLeast"/>
              <w:rPr>
                <w:rFonts w:ascii="Trebuchet MS" w:hAnsi="Trebuchet MS" w:cs="Tahoma"/>
                <w:i/>
                <w:iCs/>
                <w:szCs w:val="20"/>
                <w:lang w:val="el-GR"/>
              </w:rPr>
            </w:pPr>
          </w:p>
          <w:p w:rsidR="00A8398F" w:rsidRPr="0039185C" w:rsidRDefault="00A8398F" w:rsidP="002314EC">
            <w:pPr>
              <w:spacing w:before="60" w:line="280" w:lineRule="atLeast"/>
              <w:rPr>
                <w:rFonts w:ascii="Trebuchet MS" w:hAnsi="Trebuchet MS" w:cs="Tahoma"/>
                <w:i/>
                <w:iCs/>
                <w:szCs w:val="20"/>
                <w:lang w:val="el-GR"/>
              </w:rPr>
            </w:pPr>
          </w:p>
          <w:p w:rsidR="00A8398F" w:rsidRPr="0039185C" w:rsidRDefault="00A8398F" w:rsidP="002314EC">
            <w:pPr>
              <w:spacing w:before="60" w:line="280" w:lineRule="atLeast"/>
              <w:rPr>
                <w:rFonts w:ascii="Trebuchet MS" w:hAnsi="Trebuchet MS" w:cs="Tahoma"/>
                <w:i/>
                <w:iCs/>
                <w:szCs w:val="20"/>
                <w:lang w:val="el-GR"/>
              </w:rPr>
            </w:pPr>
          </w:p>
          <w:p w:rsidR="00A8398F" w:rsidRDefault="00A8398F"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Default="0044588B" w:rsidP="002314EC">
            <w:pPr>
              <w:spacing w:before="60" w:line="280" w:lineRule="atLeast"/>
              <w:rPr>
                <w:rFonts w:ascii="Trebuchet MS" w:hAnsi="Trebuchet MS" w:cs="Tahoma"/>
                <w:i/>
                <w:iCs/>
                <w:szCs w:val="20"/>
                <w:lang w:val="el-GR"/>
              </w:rPr>
            </w:pPr>
          </w:p>
          <w:p w:rsidR="0044588B" w:rsidRPr="0039185C" w:rsidRDefault="0044588B" w:rsidP="002314EC">
            <w:pPr>
              <w:spacing w:before="60" w:line="280" w:lineRule="atLeast"/>
              <w:rPr>
                <w:rFonts w:ascii="Trebuchet MS" w:hAnsi="Trebuchet MS" w:cs="Tahoma"/>
                <w:i/>
                <w:iCs/>
                <w:szCs w:val="20"/>
                <w:lang w:val="el-GR"/>
              </w:rPr>
            </w:pPr>
          </w:p>
          <w:p w:rsidR="00A8398F" w:rsidRPr="0039185C" w:rsidRDefault="00A8398F" w:rsidP="002314EC">
            <w:pPr>
              <w:spacing w:before="60" w:line="280" w:lineRule="atLeast"/>
              <w:rPr>
                <w:rFonts w:ascii="Trebuchet MS" w:hAnsi="Trebuchet MS" w:cs="Tahoma"/>
                <w:i/>
                <w:iCs/>
                <w:szCs w:val="20"/>
                <w:lang w:val="el-GR"/>
              </w:rPr>
            </w:pPr>
          </w:p>
          <w:p w:rsidR="00A8398F" w:rsidRPr="0039185C" w:rsidRDefault="00A8398F" w:rsidP="002314EC">
            <w:pPr>
              <w:spacing w:before="60" w:line="280" w:lineRule="atLeast"/>
              <w:rPr>
                <w:rFonts w:ascii="Trebuchet MS" w:hAnsi="Trebuchet MS" w:cs="Tahoma"/>
                <w:i/>
                <w:iCs/>
                <w:szCs w:val="20"/>
                <w:lang w:val="el-GR"/>
              </w:rPr>
            </w:pPr>
          </w:p>
          <w:p w:rsidR="00A8398F" w:rsidRPr="0039185C" w:rsidRDefault="00A8398F" w:rsidP="002314EC">
            <w:pPr>
              <w:spacing w:before="60" w:line="280" w:lineRule="atLeast"/>
              <w:rPr>
                <w:rFonts w:ascii="Trebuchet MS" w:hAnsi="Trebuchet MS" w:cs="Tahoma"/>
                <w:i/>
                <w:iCs/>
                <w:szCs w:val="20"/>
                <w:lang w:val="el-GR"/>
              </w:rPr>
            </w:pPr>
          </w:p>
          <w:p w:rsidR="00A8398F" w:rsidRPr="0039185C" w:rsidRDefault="00A8398F" w:rsidP="002314EC">
            <w:pPr>
              <w:spacing w:before="60" w:line="280" w:lineRule="atLeast"/>
              <w:rPr>
                <w:rFonts w:ascii="Trebuchet MS" w:hAnsi="Trebuchet MS" w:cs="Tahoma"/>
                <w:i/>
                <w:iCs/>
                <w:szCs w:val="20"/>
                <w:lang w:val="el-GR"/>
              </w:rPr>
            </w:pPr>
          </w:p>
        </w:tc>
      </w:tr>
    </w:tbl>
    <w:p w:rsidR="00A8398F" w:rsidRPr="0039185C" w:rsidRDefault="00A8398F" w:rsidP="002314EC">
      <w:pPr>
        <w:spacing w:before="60" w:line="280" w:lineRule="atLeast"/>
        <w:rPr>
          <w:rFonts w:ascii="Trebuchet MS" w:hAnsi="Trebuchet MS" w:cs="Tahoma"/>
          <w:szCs w:val="20"/>
          <w:lang w:val="el-GR"/>
        </w:rPr>
      </w:pPr>
    </w:p>
    <w:p w:rsidR="00A8398F" w:rsidRPr="00837932" w:rsidRDefault="00A8398F" w:rsidP="002314EC">
      <w:pPr>
        <w:spacing w:before="60" w:line="280" w:lineRule="atLeast"/>
        <w:rPr>
          <w:rFonts w:asciiTheme="minorHAnsi" w:hAnsiTheme="minorHAnsi" w:cs="Tahoma"/>
          <w:b/>
          <w:bCs/>
          <w:sz w:val="22"/>
          <w:szCs w:val="22"/>
        </w:rPr>
      </w:pPr>
      <w:r w:rsidRPr="0039185C">
        <w:rPr>
          <w:rFonts w:ascii="Trebuchet MS" w:hAnsi="Trebuchet MS" w:cs="Tahoma"/>
          <w:b/>
          <w:bCs/>
          <w:szCs w:val="20"/>
          <w:lang w:val="el-GR"/>
        </w:rPr>
        <w:br w:type="page"/>
      </w:r>
      <w:r w:rsidR="00A64C16" w:rsidRPr="00837932">
        <w:rPr>
          <w:rFonts w:asciiTheme="minorHAnsi" w:hAnsiTheme="minorHAnsi" w:cs="Tahoma"/>
          <w:b/>
          <w:bCs/>
          <w:sz w:val="22"/>
          <w:szCs w:val="22"/>
          <w:lang w:val="en-US"/>
        </w:rPr>
        <w:lastRenderedPageBreak/>
        <w:t>1</w:t>
      </w:r>
      <w:r w:rsidRPr="00837932">
        <w:rPr>
          <w:rFonts w:asciiTheme="minorHAnsi" w:hAnsiTheme="minorHAnsi" w:cs="Tahoma"/>
          <w:b/>
          <w:bCs/>
          <w:sz w:val="22"/>
          <w:szCs w:val="22"/>
          <w:lang w:val="el-GR"/>
        </w:rPr>
        <w:t>8.1.2</w:t>
      </w:r>
      <w:r w:rsidRPr="00837932">
        <w:rPr>
          <w:rFonts w:asciiTheme="minorHAnsi" w:hAnsiTheme="minorHAnsi" w:cs="Tahoma"/>
          <w:b/>
          <w:bCs/>
          <w:sz w:val="22"/>
          <w:szCs w:val="22"/>
        </w:rPr>
        <w:t xml:space="preserve"> ΠΡΟΤΕΙΝΟΜΕΝΕΣ ΚΤΙΡΙΑΚΕΣ ΕΓΚΑΤΑΣΤΑΣΕΙΣ</w:t>
      </w:r>
    </w:p>
    <w:p w:rsidR="00A8398F" w:rsidRPr="00837932" w:rsidRDefault="00A8398F" w:rsidP="002314EC">
      <w:pPr>
        <w:spacing w:before="60" w:line="280" w:lineRule="atLeast"/>
        <w:rPr>
          <w:rFonts w:asciiTheme="minorHAnsi" w:hAnsiTheme="minorHAnsi" w:cs="Tahoma"/>
          <w:sz w:val="22"/>
          <w:szCs w:val="22"/>
        </w:rPr>
      </w:pPr>
    </w:p>
    <w:tbl>
      <w:tblPr>
        <w:tblW w:w="9460" w:type="dxa"/>
        <w:jc w:val="center"/>
        <w:tblLook w:val="0000" w:firstRow="0" w:lastRow="0" w:firstColumn="0" w:lastColumn="0" w:noHBand="0" w:noVBand="0"/>
      </w:tblPr>
      <w:tblGrid>
        <w:gridCol w:w="344"/>
        <w:gridCol w:w="9116"/>
      </w:tblGrid>
      <w:tr w:rsidR="00A8398F" w:rsidRPr="006E503E" w:rsidTr="00DA52DF">
        <w:trPr>
          <w:jc w:val="center"/>
        </w:trPr>
        <w:tc>
          <w:tcPr>
            <w:tcW w:w="344" w:type="dxa"/>
            <w:tcBorders>
              <w:top w:val="single" w:sz="4" w:space="0" w:color="auto"/>
              <w:left w:val="single" w:sz="8" w:space="0" w:color="auto"/>
              <w:bottom w:val="single" w:sz="4" w:space="0" w:color="auto"/>
              <w:right w:val="single" w:sz="4" w:space="0" w:color="auto"/>
            </w:tcBorders>
            <w:noWrap/>
            <w:vAlign w:val="bottom"/>
          </w:tcPr>
          <w:p w:rsidR="00A8398F" w:rsidRPr="00837932" w:rsidRDefault="00A8398F" w:rsidP="002314EC">
            <w:pPr>
              <w:spacing w:before="60" w:line="280" w:lineRule="atLeast"/>
              <w:rPr>
                <w:rFonts w:asciiTheme="minorHAnsi" w:hAnsiTheme="minorHAnsi" w:cs="Tahoma"/>
                <w:b/>
                <w:bCs/>
                <w:sz w:val="22"/>
                <w:szCs w:val="22"/>
              </w:rPr>
            </w:pPr>
            <w:r w:rsidRPr="00837932">
              <w:rPr>
                <w:rFonts w:asciiTheme="minorHAnsi" w:hAnsiTheme="minorHAnsi" w:cs="Tahoma"/>
                <w:b/>
                <w:bCs/>
                <w:sz w:val="22"/>
                <w:szCs w:val="22"/>
              </w:rPr>
              <w:t>1</w:t>
            </w:r>
          </w:p>
        </w:tc>
        <w:tc>
          <w:tcPr>
            <w:tcW w:w="9116" w:type="dxa"/>
            <w:tcBorders>
              <w:top w:val="single" w:sz="4" w:space="0" w:color="auto"/>
              <w:left w:val="nil"/>
              <w:bottom w:val="single" w:sz="4" w:space="0" w:color="auto"/>
              <w:right w:val="single" w:sz="4" w:space="0" w:color="auto"/>
            </w:tcBorders>
            <w:noWrap/>
            <w:vAlign w:val="bottom"/>
          </w:tcPr>
          <w:p w:rsidR="00A8398F" w:rsidRPr="00837932" w:rsidRDefault="00A8398F" w:rsidP="002314EC">
            <w:pPr>
              <w:spacing w:before="60" w:line="280" w:lineRule="atLeast"/>
              <w:rPr>
                <w:rFonts w:asciiTheme="minorHAnsi" w:hAnsiTheme="minorHAnsi" w:cs="Tahoma"/>
                <w:sz w:val="22"/>
                <w:szCs w:val="22"/>
                <w:lang w:val="el-GR"/>
              </w:rPr>
            </w:pPr>
            <w:r w:rsidRPr="00837932">
              <w:rPr>
                <w:rFonts w:asciiTheme="minorHAnsi" w:hAnsiTheme="minorHAnsi" w:cs="Tahoma"/>
                <w:sz w:val="22"/>
                <w:szCs w:val="22"/>
                <w:lang w:val="el-GR"/>
              </w:rPr>
              <w:t xml:space="preserve">Κτίριο επιφάνειας ....................... </w:t>
            </w:r>
            <w:r w:rsidRPr="00837932">
              <w:rPr>
                <w:rFonts w:asciiTheme="minorHAnsi" w:hAnsiTheme="minorHAnsi" w:cs="Tahoma"/>
                <w:sz w:val="22"/>
                <w:szCs w:val="22"/>
                <w:lang w:val="en-US"/>
              </w:rPr>
              <w:t>m</w:t>
            </w:r>
            <w:r w:rsidRPr="00837932">
              <w:rPr>
                <w:rFonts w:asciiTheme="minorHAnsi" w:hAnsiTheme="minorHAnsi" w:cs="Tahoma"/>
                <w:sz w:val="22"/>
                <w:szCs w:val="22"/>
                <w:vertAlign w:val="superscript"/>
                <w:lang w:val="el-GR"/>
              </w:rPr>
              <w:t>2</w:t>
            </w:r>
            <w:r w:rsidRPr="00837932">
              <w:rPr>
                <w:rFonts w:asciiTheme="minorHAnsi" w:hAnsiTheme="minorHAnsi" w:cs="Tahoma"/>
                <w:sz w:val="22"/>
                <w:szCs w:val="22"/>
                <w:lang w:val="el-GR"/>
              </w:rPr>
              <w:t xml:space="preserve"> που θα χρησιμοποιείται για:</w:t>
            </w:r>
          </w:p>
        </w:tc>
      </w:tr>
      <w:tr w:rsidR="00A8398F" w:rsidRPr="006E503E" w:rsidTr="00DA52DF">
        <w:trPr>
          <w:jc w:val="center"/>
        </w:trPr>
        <w:tc>
          <w:tcPr>
            <w:tcW w:w="9460" w:type="dxa"/>
            <w:gridSpan w:val="2"/>
            <w:tcBorders>
              <w:top w:val="single" w:sz="4" w:space="0" w:color="auto"/>
              <w:left w:val="single" w:sz="8" w:space="0" w:color="auto"/>
              <w:bottom w:val="single" w:sz="8" w:space="0" w:color="auto"/>
              <w:right w:val="single" w:sz="8" w:space="0" w:color="auto"/>
            </w:tcBorders>
            <w:noWrap/>
            <w:vAlign w:val="bottom"/>
          </w:tcPr>
          <w:p w:rsidR="00A8398F" w:rsidRPr="00837932" w:rsidRDefault="00A8398F" w:rsidP="002314EC">
            <w:pPr>
              <w:spacing w:before="60" w:line="280" w:lineRule="atLeast"/>
              <w:rPr>
                <w:rFonts w:asciiTheme="minorHAnsi" w:hAnsiTheme="minorHAnsi" w:cs="Tahoma"/>
                <w:sz w:val="22"/>
                <w:szCs w:val="22"/>
                <w:lang w:val="el-GR"/>
              </w:rPr>
            </w:pPr>
          </w:p>
          <w:p w:rsidR="00A8398F" w:rsidRPr="00837932" w:rsidRDefault="00A8398F" w:rsidP="002314EC">
            <w:pPr>
              <w:spacing w:before="60" w:line="280" w:lineRule="atLeast"/>
              <w:rPr>
                <w:rFonts w:asciiTheme="minorHAnsi" w:hAnsiTheme="minorHAnsi" w:cs="Tahoma"/>
                <w:sz w:val="22"/>
                <w:szCs w:val="22"/>
                <w:lang w:val="el-GR"/>
              </w:rPr>
            </w:pPr>
          </w:p>
          <w:p w:rsidR="00A8398F" w:rsidRPr="00837932" w:rsidRDefault="00A8398F" w:rsidP="002314EC">
            <w:pPr>
              <w:spacing w:before="60" w:line="280" w:lineRule="atLeast"/>
              <w:rPr>
                <w:rFonts w:asciiTheme="minorHAnsi" w:hAnsiTheme="minorHAnsi" w:cs="Tahoma"/>
                <w:sz w:val="22"/>
                <w:szCs w:val="22"/>
                <w:lang w:val="el-GR"/>
              </w:rPr>
            </w:pPr>
          </w:p>
          <w:p w:rsidR="00A8398F" w:rsidRPr="00837932" w:rsidRDefault="00A8398F" w:rsidP="002314EC">
            <w:pPr>
              <w:spacing w:before="60" w:line="280" w:lineRule="atLeast"/>
              <w:rPr>
                <w:rFonts w:asciiTheme="minorHAnsi" w:hAnsiTheme="minorHAnsi" w:cs="Tahoma"/>
                <w:sz w:val="22"/>
                <w:szCs w:val="22"/>
                <w:lang w:val="el-GR"/>
              </w:rPr>
            </w:pPr>
          </w:p>
          <w:p w:rsidR="00A8398F" w:rsidRPr="00837932" w:rsidRDefault="00A8398F" w:rsidP="002314EC">
            <w:pPr>
              <w:spacing w:before="60" w:line="280" w:lineRule="atLeast"/>
              <w:rPr>
                <w:rFonts w:asciiTheme="minorHAnsi" w:hAnsiTheme="minorHAnsi" w:cs="Tahoma"/>
                <w:sz w:val="22"/>
                <w:szCs w:val="22"/>
                <w:lang w:val="el-GR"/>
              </w:rPr>
            </w:pPr>
          </w:p>
        </w:tc>
      </w:tr>
      <w:tr w:rsidR="00A8398F" w:rsidRPr="006E503E" w:rsidTr="00DA52DF">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A8398F" w:rsidRPr="00837932" w:rsidRDefault="00A8398F" w:rsidP="002314EC">
            <w:pPr>
              <w:spacing w:before="60" w:line="280" w:lineRule="atLeast"/>
              <w:rPr>
                <w:rFonts w:asciiTheme="minorHAnsi" w:hAnsiTheme="minorHAnsi" w:cs="Tahoma"/>
                <w:b/>
                <w:bCs/>
                <w:sz w:val="22"/>
                <w:szCs w:val="22"/>
              </w:rPr>
            </w:pPr>
            <w:r w:rsidRPr="00837932">
              <w:rPr>
                <w:rFonts w:asciiTheme="minorHAnsi" w:hAnsiTheme="minorHAnsi" w:cs="Tahoma"/>
                <w:b/>
                <w:bCs/>
                <w:sz w:val="22"/>
                <w:szCs w:val="22"/>
              </w:rPr>
              <w:t>2</w:t>
            </w:r>
          </w:p>
        </w:tc>
        <w:tc>
          <w:tcPr>
            <w:tcW w:w="9116" w:type="dxa"/>
            <w:tcBorders>
              <w:top w:val="single" w:sz="4" w:space="0" w:color="auto"/>
              <w:left w:val="nil"/>
              <w:bottom w:val="single" w:sz="8" w:space="0" w:color="auto"/>
              <w:right w:val="single" w:sz="8" w:space="0" w:color="auto"/>
            </w:tcBorders>
            <w:noWrap/>
            <w:vAlign w:val="bottom"/>
          </w:tcPr>
          <w:p w:rsidR="00A8398F" w:rsidRPr="00837932" w:rsidRDefault="00A8398F" w:rsidP="002314EC">
            <w:pPr>
              <w:spacing w:before="60" w:line="280" w:lineRule="atLeast"/>
              <w:rPr>
                <w:rFonts w:asciiTheme="minorHAnsi" w:hAnsiTheme="minorHAnsi" w:cs="Tahoma"/>
                <w:sz w:val="22"/>
                <w:szCs w:val="22"/>
                <w:lang w:val="el-GR"/>
              </w:rPr>
            </w:pPr>
            <w:r w:rsidRPr="00837932">
              <w:rPr>
                <w:rFonts w:asciiTheme="minorHAnsi" w:hAnsiTheme="minorHAnsi" w:cs="Tahoma"/>
                <w:sz w:val="22"/>
                <w:szCs w:val="22"/>
                <w:lang w:val="el-GR"/>
              </w:rPr>
              <w:t xml:space="preserve">Κτίριο επιφάνειας ....................... </w:t>
            </w:r>
            <w:r w:rsidRPr="00837932">
              <w:rPr>
                <w:rFonts w:asciiTheme="minorHAnsi" w:hAnsiTheme="minorHAnsi" w:cs="Tahoma"/>
                <w:sz w:val="22"/>
                <w:szCs w:val="22"/>
                <w:lang w:val="en-US"/>
              </w:rPr>
              <w:t>m</w:t>
            </w:r>
            <w:r w:rsidRPr="00837932">
              <w:rPr>
                <w:rFonts w:asciiTheme="minorHAnsi" w:hAnsiTheme="minorHAnsi" w:cs="Tahoma"/>
                <w:sz w:val="22"/>
                <w:szCs w:val="22"/>
                <w:vertAlign w:val="superscript"/>
                <w:lang w:val="el-GR"/>
              </w:rPr>
              <w:t>2</w:t>
            </w:r>
            <w:r w:rsidRPr="00837932">
              <w:rPr>
                <w:rFonts w:asciiTheme="minorHAnsi" w:hAnsiTheme="minorHAnsi" w:cs="Tahoma"/>
                <w:sz w:val="22"/>
                <w:szCs w:val="22"/>
                <w:lang w:val="el-GR"/>
              </w:rPr>
              <w:t xml:space="preserve"> που θα χρησιμοποιείται για:</w:t>
            </w:r>
          </w:p>
        </w:tc>
      </w:tr>
      <w:tr w:rsidR="00A8398F" w:rsidRPr="006E503E" w:rsidTr="00DA52DF">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A8398F" w:rsidRPr="00837932" w:rsidRDefault="00A8398F" w:rsidP="002314EC">
            <w:pPr>
              <w:spacing w:before="60" w:line="280" w:lineRule="atLeast"/>
              <w:rPr>
                <w:rFonts w:asciiTheme="minorHAnsi" w:hAnsiTheme="minorHAnsi" w:cs="Tahoma"/>
                <w:sz w:val="22"/>
                <w:szCs w:val="22"/>
                <w:lang w:val="el-GR"/>
              </w:rPr>
            </w:pPr>
          </w:p>
          <w:p w:rsidR="00A8398F" w:rsidRPr="00837932" w:rsidRDefault="00A8398F" w:rsidP="002314EC">
            <w:pPr>
              <w:spacing w:before="60" w:line="280" w:lineRule="atLeast"/>
              <w:rPr>
                <w:rFonts w:asciiTheme="minorHAnsi" w:hAnsiTheme="minorHAnsi" w:cs="Tahoma"/>
                <w:sz w:val="22"/>
                <w:szCs w:val="22"/>
                <w:lang w:val="el-GR"/>
              </w:rPr>
            </w:pPr>
          </w:p>
          <w:p w:rsidR="00A8398F" w:rsidRPr="00837932" w:rsidRDefault="00A8398F" w:rsidP="002314EC">
            <w:pPr>
              <w:spacing w:before="60" w:line="280" w:lineRule="atLeast"/>
              <w:rPr>
                <w:rFonts w:asciiTheme="minorHAnsi" w:hAnsiTheme="minorHAnsi" w:cs="Tahoma"/>
                <w:sz w:val="22"/>
                <w:szCs w:val="22"/>
                <w:lang w:val="el-GR"/>
              </w:rPr>
            </w:pPr>
          </w:p>
          <w:p w:rsidR="00A8398F" w:rsidRPr="00837932" w:rsidRDefault="00A8398F" w:rsidP="002314EC">
            <w:pPr>
              <w:spacing w:before="60" w:line="280" w:lineRule="atLeast"/>
              <w:rPr>
                <w:rFonts w:asciiTheme="minorHAnsi" w:hAnsiTheme="minorHAnsi" w:cs="Tahoma"/>
                <w:sz w:val="22"/>
                <w:szCs w:val="22"/>
                <w:lang w:val="el-GR"/>
              </w:rPr>
            </w:pPr>
          </w:p>
          <w:p w:rsidR="00A8398F" w:rsidRPr="00837932" w:rsidRDefault="00A8398F" w:rsidP="002314EC">
            <w:pPr>
              <w:spacing w:before="60" w:line="280" w:lineRule="atLeast"/>
              <w:rPr>
                <w:rFonts w:asciiTheme="minorHAnsi" w:hAnsiTheme="minorHAnsi" w:cs="Tahoma"/>
                <w:sz w:val="22"/>
                <w:szCs w:val="22"/>
                <w:lang w:val="el-GR"/>
              </w:rPr>
            </w:pPr>
          </w:p>
          <w:p w:rsidR="00A8398F" w:rsidRPr="00837932" w:rsidRDefault="00A8398F" w:rsidP="002314EC">
            <w:pPr>
              <w:spacing w:before="60" w:line="280" w:lineRule="atLeast"/>
              <w:rPr>
                <w:rFonts w:asciiTheme="minorHAnsi" w:hAnsiTheme="minorHAnsi" w:cs="Tahoma"/>
                <w:sz w:val="22"/>
                <w:szCs w:val="22"/>
                <w:lang w:val="el-GR"/>
              </w:rPr>
            </w:pPr>
          </w:p>
          <w:p w:rsidR="00A8398F" w:rsidRPr="00837932" w:rsidRDefault="00A8398F" w:rsidP="002314EC">
            <w:pPr>
              <w:spacing w:before="60" w:line="280" w:lineRule="atLeast"/>
              <w:rPr>
                <w:rFonts w:asciiTheme="minorHAnsi" w:hAnsiTheme="minorHAnsi" w:cs="Tahoma"/>
                <w:sz w:val="22"/>
                <w:szCs w:val="22"/>
                <w:lang w:val="el-GR"/>
              </w:rPr>
            </w:pPr>
          </w:p>
          <w:p w:rsidR="00A8398F" w:rsidRPr="00837932" w:rsidRDefault="00A8398F" w:rsidP="002314EC">
            <w:pPr>
              <w:spacing w:before="60" w:line="280" w:lineRule="atLeast"/>
              <w:rPr>
                <w:rFonts w:asciiTheme="minorHAnsi" w:hAnsiTheme="minorHAnsi" w:cs="Tahoma"/>
                <w:sz w:val="22"/>
                <w:szCs w:val="22"/>
                <w:lang w:val="el-GR"/>
              </w:rPr>
            </w:pPr>
          </w:p>
        </w:tc>
      </w:tr>
      <w:tr w:rsidR="00A8398F" w:rsidRPr="006E503E" w:rsidTr="009F1954">
        <w:trPr>
          <w:jc w:val="center"/>
        </w:trPr>
        <w:tc>
          <w:tcPr>
            <w:tcW w:w="344" w:type="dxa"/>
            <w:tcBorders>
              <w:top w:val="single" w:sz="4" w:space="0" w:color="auto"/>
              <w:left w:val="single" w:sz="8" w:space="0" w:color="auto"/>
              <w:bottom w:val="dashed" w:sz="4" w:space="0" w:color="auto"/>
              <w:right w:val="single" w:sz="4" w:space="0" w:color="auto"/>
            </w:tcBorders>
            <w:noWrap/>
            <w:vAlign w:val="bottom"/>
          </w:tcPr>
          <w:p w:rsidR="00A8398F" w:rsidRPr="00837932" w:rsidRDefault="00A8398F" w:rsidP="002314EC">
            <w:pPr>
              <w:spacing w:before="60" w:line="280" w:lineRule="atLeast"/>
              <w:rPr>
                <w:rFonts w:asciiTheme="minorHAnsi" w:hAnsiTheme="minorHAnsi" w:cs="Tahoma"/>
                <w:b/>
                <w:bCs/>
                <w:sz w:val="22"/>
                <w:szCs w:val="22"/>
              </w:rPr>
            </w:pPr>
            <w:r w:rsidRPr="00837932">
              <w:rPr>
                <w:rFonts w:asciiTheme="minorHAnsi" w:hAnsiTheme="minorHAnsi" w:cs="Tahoma"/>
                <w:b/>
                <w:bCs/>
                <w:sz w:val="22"/>
                <w:szCs w:val="22"/>
              </w:rPr>
              <w:t>3</w:t>
            </w:r>
          </w:p>
        </w:tc>
        <w:tc>
          <w:tcPr>
            <w:tcW w:w="9116" w:type="dxa"/>
            <w:tcBorders>
              <w:top w:val="single" w:sz="4" w:space="0" w:color="auto"/>
              <w:left w:val="nil"/>
              <w:bottom w:val="dashed" w:sz="4" w:space="0" w:color="auto"/>
              <w:right w:val="single" w:sz="8" w:space="0" w:color="auto"/>
            </w:tcBorders>
            <w:noWrap/>
            <w:vAlign w:val="bottom"/>
          </w:tcPr>
          <w:p w:rsidR="00A8398F" w:rsidRPr="00837932" w:rsidRDefault="00A8398F" w:rsidP="002314EC">
            <w:pPr>
              <w:spacing w:before="60" w:line="280" w:lineRule="atLeast"/>
              <w:rPr>
                <w:rFonts w:asciiTheme="minorHAnsi" w:hAnsiTheme="minorHAnsi" w:cs="Tahoma"/>
                <w:sz w:val="22"/>
                <w:szCs w:val="22"/>
                <w:lang w:val="el-GR"/>
              </w:rPr>
            </w:pPr>
            <w:r w:rsidRPr="00837932">
              <w:rPr>
                <w:rFonts w:asciiTheme="minorHAnsi" w:hAnsiTheme="minorHAnsi" w:cs="Tahoma"/>
                <w:sz w:val="22"/>
                <w:szCs w:val="22"/>
                <w:lang w:val="el-GR"/>
              </w:rPr>
              <w:t xml:space="preserve">Κτίριο επιφάνειας ....................... </w:t>
            </w:r>
            <w:r w:rsidRPr="00837932">
              <w:rPr>
                <w:rFonts w:asciiTheme="minorHAnsi" w:hAnsiTheme="minorHAnsi" w:cs="Tahoma"/>
                <w:sz w:val="22"/>
                <w:szCs w:val="22"/>
                <w:lang w:val="en-US"/>
              </w:rPr>
              <w:t>m</w:t>
            </w:r>
            <w:r w:rsidRPr="00837932">
              <w:rPr>
                <w:rFonts w:asciiTheme="minorHAnsi" w:hAnsiTheme="minorHAnsi" w:cs="Tahoma"/>
                <w:sz w:val="22"/>
                <w:szCs w:val="22"/>
                <w:vertAlign w:val="superscript"/>
                <w:lang w:val="el-GR"/>
              </w:rPr>
              <w:t>2</w:t>
            </w:r>
            <w:r w:rsidRPr="00837932">
              <w:rPr>
                <w:rFonts w:asciiTheme="minorHAnsi" w:hAnsiTheme="minorHAnsi" w:cs="Tahoma"/>
                <w:sz w:val="22"/>
                <w:szCs w:val="22"/>
                <w:lang w:val="el-GR"/>
              </w:rPr>
              <w:t xml:space="preserve"> που θα χρησιμοποιείται για:</w:t>
            </w:r>
          </w:p>
        </w:tc>
      </w:tr>
      <w:tr w:rsidR="00A8398F" w:rsidRPr="006E503E" w:rsidTr="009F1954">
        <w:trPr>
          <w:jc w:val="center"/>
        </w:trPr>
        <w:tc>
          <w:tcPr>
            <w:tcW w:w="9460" w:type="dxa"/>
            <w:gridSpan w:val="2"/>
            <w:tcBorders>
              <w:top w:val="dashed" w:sz="4" w:space="0" w:color="auto"/>
              <w:left w:val="single" w:sz="8" w:space="0" w:color="auto"/>
              <w:bottom w:val="single" w:sz="4" w:space="0" w:color="auto"/>
              <w:right w:val="single" w:sz="8" w:space="0" w:color="auto"/>
            </w:tcBorders>
            <w:noWrap/>
            <w:vAlign w:val="bottom"/>
          </w:tcPr>
          <w:p w:rsidR="00A8398F" w:rsidRPr="00837932" w:rsidRDefault="00A8398F" w:rsidP="002314EC">
            <w:pPr>
              <w:spacing w:before="60" w:line="280" w:lineRule="atLeast"/>
              <w:rPr>
                <w:rFonts w:asciiTheme="minorHAnsi" w:hAnsiTheme="minorHAnsi" w:cs="Tahoma"/>
                <w:sz w:val="22"/>
                <w:szCs w:val="22"/>
                <w:lang w:val="el-GR"/>
              </w:rPr>
            </w:pPr>
          </w:p>
          <w:p w:rsidR="00A8398F" w:rsidRPr="00837932" w:rsidRDefault="00A8398F" w:rsidP="002314EC">
            <w:pPr>
              <w:spacing w:before="60" w:line="280" w:lineRule="atLeast"/>
              <w:rPr>
                <w:rFonts w:asciiTheme="minorHAnsi" w:hAnsiTheme="minorHAnsi" w:cs="Tahoma"/>
                <w:sz w:val="22"/>
                <w:szCs w:val="22"/>
                <w:lang w:val="el-GR"/>
              </w:rPr>
            </w:pPr>
          </w:p>
          <w:p w:rsidR="00A8398F" w:rsidRPr="00837932" w:rsidRDefault="00A8398F" w:rsidP="002314EC">
            <w:pPr>
              <w:spacing w:before="60" w:line="280" w:lineRule="atLeast"/>
              <w:rPr>
                <w:rFonts w:asciiTheme="minorHAnsi" w:hAnsiTheme="minorHAnsi" w:cs="Tahoma"/>
                <w:sz w:val="22"/>
                <w:szCs w:val="22"/>
                <w:lang w:val="el-GR"/>
              </w:rPr>
            </w:pPr>
          </w:p>
          <w:p w:rsidR="00A8398F" w:rsidRPr="00837932" w:rsidRDefault="00A8398F" w:rsidP="002314EC">
            <w:pPr>
              <w:spacing w:before="60" w:line="280" w:lineRule="atLeast"/>
              <w:rPr>
                <w:rFonts w:asciiTheme="minorHAnsi" w:hAnsiTheme="minorHAnsi" w:cs="Tahoma"/>
                <w:sz w:val="22"/>
                <w:szCs w:val="22"/>
                <w:lang w:val="el-GR"/>
              </w:rPr>
            </w:pPr>
          </w:p>
          <w:p w:rsidR="00A8398F" w:rsidRPr="00837932" w:rsidRDefault="00A8398F" w:rsidP="002314EC">
            <w:pPr>
              <w:spacing w:before="60" w:line="280" w:lineRule="atLeast"/>
              <w:rPr>
                <w:rFonts w:asciiTheme="minorHAnsi" w:hAnsiTheme="minorHAnsi" w:cs="Tahoma"/>
                <w:sz w:val="22"/>
                <w:szCs w:val="22"/>
                <w:lang w:val="el-GR"/>
              </w:rPr>
            </w:pPr>
          </w:p>
          <w:p w:rsidR="00A8398F" w:rsidRPr="00837932" w:rsidRDefault="00A8398F" w:rsidP="002314EC">
            <w:pPr>
              <w:spacing w:before="60" w:line="280" w:lineRule="atLeast"/>
              <w:rPr>
                <w:rFonts w:asciiTheme="minorHAnsi" w:hAnsiTheme="minorHAnsi" w:cs="Tahoma"/>
                <w:sz w:val="22"/>
                <w:szCs w:val="22"/>
                <w:lang w:val="el-GR"/>
              </w:rPr>
            </w:pPr>
            <w:r w:rsidRPr="00837932">
              <w:rPr>
                <w:rFonts w:asciiTheme="minorHAnsi" w:hAnsiTheme="minorHAnsi" w:cs="Tahoma"/>
                <w:sz w:val="22"/>
                <w:szCs w:val="22"/>
              </w:rPr>
              <w:t> </w:t>
            </w:r>
          </w:p>
        </w:tc>
      </w:tr>
    </w:tbl>
    <w:p w:rsidR="009F1954" w:rsidRDefault="009F1954" w:rsidP="002314EC">
      <w:pPr>
        <w:spacing w:before="60" w:line="280" w:lineRule="atLeast"/>
        <w:rPr>
          <w:rFonts w:asciiTheme="minorHAnsi" w:hAnsiTheme="minorHAnsi" w:cs="Tahoma"/>
          <w:color w:val="FF0000"/>
          <w:sz w:val="28"/>
          <w:szCs w:val="20"/>
          <w:lang w:val="el-GR"/>
        </w:rPr>
      </w:pPr>
    </w:p>
    <w:p w:rsidR="00A41DAD" w:rsidRDefault="00A41DAD" w:rsidP="002314EC">
      <w:pPr>
        <w:spacing w:before="60" w:line="280" w:lineRule="atLeast"/>
        <w:rPr>
          <w:rFonts w:ascii="Trebuchet MS" w:hAnsi="Trebuchet MS" w:cs="Tahoma"/>
          <w:szCs w:val="20"/>
          <w:lang w:val="el-GR"/>
        </w:rPr>
      </w:pPr>
    </w:p>
    <w:p w:rsidR="009D4C1B" w:rsidRPr="0039185C" w:rsidRDefault="009D4C1B" w:rsidP="002314EC">
      <w:pPr>
        <w:spacing w:before="60" w:line="280" w:lineRule="atLeast"/>
        <w:rPr>
          <w:rFonts w:ascii="Trebuchet MS" w:hAnsi="Trebuchet MS" w:cs="Tahoma"/>
          <w:szCs w:val="20"/>
          <w:lang w:val="el-GR"/>
        </w:rPr>
      </w:pPr>
    </w:p>
    <w:p w:rsidR="0044588B" w:rsidRDefault="0044588B">
      <w:pPr>
        <w:suppressAutoHyphens w:val="0"/>
        <w:spacing w:after="200" w:line="276" w:lineRule="auto"/>
        <w:jc w:val="left"/>
        <w:rPr>
          <w:rFonts w:ascii="Trebuchet MS" w:hAnsi="Trebuchet MS" w:cs="Tahoma"/>
          <w:szCs w:val="20"/>
          <w:lang w:val="el-GR"/>
        </w:rPr>
      </w:pPr>
      <w:r>
        <w:rPr>
          <w:rFonts w:ascii="Trebuchet MS" w:hAnsi="Trebuchet MS" w:cs="Tahoma"/>
          <w:szCs w:val="20"/>
          <w:lang w:val="el-GR"/>
        </w:rPr>
        <w:br w:type="page"/>
      </w:r>
    </w:p>
    <w:p w:rsidR="00A8398F" w:rsidRPr="0039185C" w:rsidRDefault="00A8398F" w:rsidP="002314EC">
      <w:pPr>
        <w:spacing w:before="60" w:line="280" w:lineRule="atLeast"/>
        <w:rPr>
          <w:rFonts w:ascii="Trebuchet MS" w:hAnsi="Trebuchet MS" w:cs="Tahoma"/>
          <w:szCs w:val="20"/>
          <w:lang w:val="el-GR"/>
        </w:rPr>
      </w:pPr>
    </w:p>
    <w:tbl>
      <w:tblPr>
        <w:tblW w:w="9640" w:type="dxa"/>
        <w:tblInd w:w="-601" w:type="dxa"/>
        <w:tblLook w:val="04A0" w:firstRow="1" w:lastRow="0" w:firstColumn="1" w:lastColumn="0" w:noHBand="0" w:noVBand="1"/>
      </w:tblPr>
      <w:tblGrid>
        <w:gridCol w:w="1158"/>
        <w:gridCol w:w="8482"/>
      </w:tblGrid>
      <w:tr w:rsidR="00A8398F" w:rsidRPr="006E503E" w:rsidTr="000F3674">
        <w:trPr>
          <w:trHeight w:val="480"/>
        </w:trPr>
        <w:tc>
          <w:tcPr>
            <w:tcW w:w="1158" w:type="dxa"/>
            <w:tcBorders>
              <w:top w:val="single" w:sz="8" w:space="0" w:color="auto"/>
              <w:left w:val="single" w:sz="8" w:space="0" w:color="auto"/>
              <w:bottom w:val="single" w:sz="8" w:space="0" w:color="auto"/>
              <w:right w:val="single" w:sz="8" w:space="0" w:color="000000"/>
            </w:tcBorders>
            <w:shd w:val="clear" w:color="auto" w:fill="A6A6A6"/>
            <w:noWrap/>
            <w:vAlign w:val="center"/>
            <w:hideMark/>
          </w:tcPr>
          <w:p w:rsidR="00A8398F" w:rsidRPr="00837932" w:rsidRDefault="00A64C16" w:rsidP="008D694F">
            <w:pPr>
              <w:spacing w:line="240" w:lineRule="auto"/>
              <w:jc w:val="center"/>
              <w:rPr>
                <w:rFonts w:asciiTheme="minorHAnsi" w:hAnsiTheme="minorHAnsi"/>
                <w:b/>
                <w:bCs/>
                <w:sz w:val="22"/>
                <w:szCs w:val="22"/>
                <w:lang w:val="el-GR"/>
              </w:rPr>
            </w:pPr>
            <w:r w:rsidRPr="00837932">
              <w:rPr>
                <w:rFonts w:asciiTheme="minorHAnsi" w:hAnsiTheme="minorHAnsi"/>
                <w:b/>
                <w:bCs/>
                <w:sz w:val="22"/>
                <w:szCs w:val="22"/>
                <w:lang w:val="en-US"/>
              </w:rPr>
              <w:t>1</w:t>
            </w:r>
            <w:r w:rsidR="00A8398F" w:rsidRPr="00837932">
              <w:rPr>
                <w:rFonts w:asciiTheme="minorHAnsi" w:hAnsiTheme="minorHAnsi"/>
                <w:b/>
                <w:bCs/>
                <w:sz w:val="22"/>
                <w:szCs w:val="22"/>
                <w:lang w:val="el-GR"/>
              </w:rPr>
              <w:t>8</w:t>
            </w:r>
            <w:r w:rsidR="00A8398F" w:rsidRPr="00837932">
              <w:rPr>
                <w:rFonts w:asciiTheme="minorHAnsi" w:hAnsiTheme="minorHAnsi"/>
                <w:b/>
                <w:bCs/>
                <w:sz w:val="22"/>
                <w:szCs w:val="22"/>
                <w:lang w:val="en-US"/>
              </w:rPr>
              <w:t>.1.</w:t>
            </w:r>
            <w:r w:rsidR="008D694F" w:rsidRPr="00837932">
              <w:rPr>
                <w:rFonts w:asciiTheme="minorHAnsi" w:hAnsiTheme="minorHAnsi"/>
                <w:b/>
                <w:bCs/>
                <w:sz w:val="22"/>
                <w:szCs w:val="22"/>
                <w:lang w:val="el-GR"/>
              </w:rPr>
              <w:t>3</w:t>
            </w:r>
            <w:r w:rsidR="00A8398F" w:rsidRPr="00837932">
              <w:rPr>
                <w:rFonts w:asciiTheme="minorHAnsi" w:hAnsiTheme="minorHAnsi"/>
                <w:b/>
                <w:bCs/>
                <w:sz w:val="22"/>
                <w:szCs w:val="22"/>
                <w:lang w:val="en-US"/>
              </w:rPr>
              <w:t xml:space="preserve"> </w:t>
            </w:r>
          </w:p>
        </w:tc>
        <w:tc>
          <w:tcPr>
            <w:tcW w:w="8482" w:type="dxa"/>
            <w:tcBorders>
              <w:top w:val="single" w:sz="8" w:space="0" w:color="auto"/>
              <w:left w:val="single" w:sz="8" w:space="0" w:color="auto"/>
              <w:bottom w:val="single" w:sz="8" w:space="0" w:color="auto"/>
              <w:right w:val="single" w:sz="8" w:space="0" w:color="000000"/>
            </w:tcBorders>
            <w:shd w:val="clear" w:color="auto" w:fill="D9D9D9"/>
            <w:vAlign w:val="center"/>
          </w:tcPr>
          <w:p w:rsidR="00A8398F" w:rsidRPr="00837932" w:rsidRDefault="00A8398F" w:rsidP="002314EC">
            <w:pPr>
              <w:spacing w:line="240" w:lineRule="auto"/>
              <w:jc w:val="center"/>
              <w:rPr>
                <w:rFonts w:asciiTheme="minorHAnsi" w:hAnsiTheme="minorHAnsi"/>
                <w:b/>
                <w:bCs/>
                <w:sz w:val="22"/>
                <w:szCs w:val="22"/>
                <w:lang w:val="el-GR"/>
              </w:rPr>
            </w:pPr>
            <w:r w:rsidRPr="00837932">
              <w:rPr>
                <w:rFonts w:asciiTheme="minorHAnsi" w:hAnsiTheme="minorHAnsi"/>
                <w:b/>
                <w:bCs/>
                <w:sz w:val="22"/>
                <w:szCs w:val="22"/>
                <w:lang w:val="el-GR"/>
              </w:rPr>
              <w:t xml:space="preserve">ΠΙΝΑΚΑΣ </w:t>
            </w:r>
            <w:r w:rsidR="00366192" w:rsidRPr="00837932">
              <w:rPr>
                <w:rFonts w:asciiTheme="minorHAnsi" w:hAnsiTheme="minorHAnsi"/>
                <w:b/>
                <w:bCs/>
                <w:sz w:val="22"/>
                <w:szCs w:val="22"/>
                <w:lang w:val="el-GR"/>
              </w:rPr>
              <w:t xml:space="preserve">ΑΝΩΤΑΤΩΝ </w:t>
            </w:r>
            <w:r w:rsidRPr="00837932">
              <w:rPr>
                <w:rFonts w:asciiTheme="minorHAnsi" w:hAnsiTheme="minorHAnsi"/>
                <w:b/>
                <w:bCs/>
                <w:sz w:val="22"/>
                <w:szCs w:val="22"/>
                <w:lang w:val="el-GR"/>
              </w:rPr>
              <w:t>ΤΙΜΩΝ ΜΟΝΑΔΑΣ ΓΙΑ ΚΑΤΑΣΚΕΥΑΣΤΙΚΕΣ ΕΡΓΑΣΙΕΣ</w:t>
            </w:r>
          </w:p>
        </w:tc>
      </w:tr>
      <w:tr w:rsidR="00B66FB2" w:rsidRPr="006E503E" w:rsidTr="000F3674">
        <w:trPr>
          <w:trHeight w:val="255"/>
        </w:trPr>
        <w:tc>
          <w:tcPr>
            <w:tcW w:w="9640" w:type="dxa"/>
            <w:gridSpan w:val="2"/>
            <w:tcBorders>
              <w:top w:val="nil"/>
              <w:left w:val="nil"/>
              <w:bottom w:val="nil"/>
              <w:right w:val="nil"/>
            </w:tcBorders>
            <w:shd w:val="clear" w:color="auto" w:fill="auto"/>
            <w:noWrap/>
            <w:vAlign w:val="bottom"/>
          </w:tcPr>
          <w:p w:rsidR="00B66FB2" w:rsidRPr="00B66FB2" w:rsidRDefault="00B66FB2" w:rsidP="002314EC">
            <w:pPr>
              <w:spacing w:line="240" w:lineRule="auto"/>
              <w:jc w:val="left"/>
              <w:rPr>
                <w:rFonts w:ascii="Trebuchet MS" w:hAnsi="Trebuchet MS"/>
                <w:color w:val="FF0000"/>
                <w:szCs w:val="20"/>
                <w:lang w:val="el-GR"/>
              </w:rPr>
            </w:pPr>
          </w:p>
        </w:tc>
      </w:tr>
    </w:tbl>
    <w:p w:rsidR="00944AEF" w:rsidRPr="007769C6" w:rsidRDefault="00944AEF" w:rsidP="002314EC">
      <w:pPr>
        <w:spacing w:before="60" w:line="280" w:lineRule="atLeast"/>
        <w:rPr>
          <w:rFonts w:ascii="Trebuchet MS" w:hAnsi="Trebuchet MS" w:cs="Tahoma"/>
          <w:szCs w:val="20"/>
          <w:lang w:val="el-GR"/>
        </w:rPr>
      </w:pPr>
    </w:p>
    <w:tbl>
      <w:tblPr>
        <w:tblW w:w="10272" w:type="dxa"/>
        <w:tblInd w:w="-885" w:type="dxa"/>
        <w:tblLayout w:type="fixed"/>
        <w:tblLook w:val="04A0" w:firstRow="1" w:lastRow="0" w:firstColumn="1" w:lastColumn="0" w:noHBand="0" w:noVBand="1"/>
      </w:tblPr>
      <w:tblGrid>
        <w:gridCol w:w="993"/>
        <w:gridCol w:w="1276"/>
        <w:gridCol w:w="851"/>
        <w:gridCol w:w="2678"/>
        <w:gridCol w:w="992"/>
        <w:gridCol w:w="1731"/>
        <w:gridCol w:w="1751"/>
        <w:tblGridChange w:id="7">
          <w:tblGrid>
            <w:gridCol w:w="993"/>
            <w:gridCol w:w="1276"/>
            <w:gridCol w:w="851"/>
            <w:gridCol w:w="2678"/>
            <w:gridCol w:w="992"/>
            <w:gridCol w:w="1731"/>
            <w:gridCol w:w="329"/>
            <w:gridCol w:w="993"/>
            <w:gridCol w:w="429"/>
            <w:gridCol w:w="847"/>
            <w:gridCol w:w="851"/>
            <w:gridCol w:w="2678"/>
            <w:gridCol w:w="992"/>
            <w:gridCol w:w="1731"/>
            <w:gridCol w:w="1751"/>
          </w:tblGrid>
        </w:tblGridChange>
      </w:tblGrid>
      <w:tr w:rsidR="00EE45A4" w:rsidRPr="00EE45A4" w:rsidTr="00EE45A4">
        <w:trPr>
          <w:trHeight w:val="855"/>
        </w:trPr>
        <w:tc>
          <w:tcPr>
            <w:tcW w:w="993" w:type="dxa"/>
            <w:vMerge w:val="restart"/>
            <w:tcBorders>
              <w:top w:val="single" w:sz="8" w:space="0" w:color="auto"/>
              <w:left w:val="single" w:sz="8" w:space="0" w:color="auto"/>
              <w:bottom w:val="single" w:sz="8" w:space="0" w:color="auto"/>
              <w:right w:val="single" w:sz="8" w:space="0" w:color="auto"/>
            </w:tcBorders>
            <w:shd w:val="clear" w:color="000000" w:fill="FFFF99"/>
            <w:vAlign w:val="center"/>
            <w:hideMark/>
          </w:tcPr>
          <w:p w:rsidR="00EE45A4" w:rsidRPr="00EE45A4" w:rsidRDefault="00EE45A4" w:rsidP="00EE45A4">
            <w:pPr>
              <w:suppressAutoHyphens w:val="0"/>
              <w:spacing w:line="240" w:lineRule="auto"/>
              <w:ind w:left="-108"/>
              <w:jc w:val="center"/>
              <w:rPr>
                <w:rFonts w:asciiTheme="minorHAnsi" w:hAnsiTheme="minorHAnsi" w:cs="Arial"/>
                <w:b/>
                <w:bCs/>
                <w:szCs w:val="20"/>
                <w:lang w:val="en-US" w:eastAsia="el-GR"/>
              </w:rPr>
            </w:pPr>
            <w:r w:rsidRPr="00EE45A4">
              <w:rPr>
                <w:rFonts w:asciiTheme="minorHAnsi" w:hAnsiTheme="minorHAnsi" w:cs="Arial"/>
                <w:b/>
                <w:bCs/>
                <w:szCs w:val="20"/>
                <w:lang w:val="el-GR" w:eastAsia="el-GR"/>
              </w:rPr>
              <w:t xml:space="preserve">ΟΜΑΔΑ </w:t>
            </w:r>
            <w:r w:rsidRPr="00EE45A4">
              <w:rPr>
                <w:rFonts w:asciiTheme="minorHAnsi" w:hAnsiTheme="minorHAnsi" w:cs="Arial"/>
                <w:b/>
                <w:bCs/>
                <w:szCs w:val="20"/>
                <w:lang w:val="en-US" w:eastAsia="el-GR"/>
              </w:rPr>
              <w:t xml:space="preserve"> </w:t>
            </w:r>
          </w:p>
          <w:p w:rsidR="00EE45A4" w:rsidRPr="00EE45A4" w:rsidRDefault="00EE45A4" w:rsidP="00EE45A4">
            <w:pPr>
              <w:suppressAutoHyphens w:val="0"/>
              <w:spacing w:line="240" w:lineRule="auto"/>
              <w:ind w:left="-108"/>
              <w:jc w:val="center"/>
              <w:rPr>
                <w:rFonts w:asciiTheme="minorHAnsi" w:hAnsiTheme="minorHAnsi" w:cs="Arial"/>
                <w:b/>
                <w:bCs/>
                <w:szCs w:val="20"/>
                <w:lang w:val="el-GR" w:eastAsia="el-GR"/>
              </w:rPr>
            </w:pPr>
            <w:r w:rsidRPr="00EE45A4">
              <w:rPr>
                <w:rFonts w:asciiTheme="minorHAnsi" w:hAnsiTheme="minorHAnsi" w:cs="Arial"/>
                <w:b/>
                <w:bCs/>
                <w:szCs w:val="20"/>
                <w:lang w:val="en-US" w:eastAsia="el-GR"/>
              </w:rPr>
              <w:t xml:space="preserve"> </w:t>
            </w:r>
            <w:r w:rsidRPr="00EE45A4">
              <w:rPr>
                <w:rFonts w:asciiTheme="minorHAnsi" w:hAnsiTheme="minorHAnsi" w:cs="Arial"/>
                <w:b/>
                <w:bCs/>
                <w:szCs w:val="20"/>
                <w:lang w:val="el-GR" w:eastAsia="el-GR"/>
              </w:rPr>
              <w:t>ΕΡΓΑΣΙΩΝ</w:t>
            </w:r>
          </w:p>
        </w:tc>
        <w:tc>
          <w:tcPr>
            <w:tcW w:w="1276" w:type="dxa"/>
            <w:vMerge w:val="restart"/>
            <w:tcBorders>
              <w:top w:val="single" w:sz="8" w:space="0" w:color="auto"/>
              <w:left w:val="single" w:sz="8" w:space="0" w:color="auto"/>
              <w:bottom w:val="single" w:sz="8" w:space="0" w:color="auto"/>
              <w:right w:val="single" w:sz="8" w:space="0" w:color="auto"/>
            </w:tcBorders>
            <w:shd w:val="clear" w:color="000000" w:fill="FFFF99"/>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ΚΑΤΗΓΟΡΙΑ ΔΑΠΑΝΗΣ</w:t>
            </w:r>
          </w:p>
        </w:tc>
        <w:tc>
          <w:tcPr>
            <w:tcW w:w="851" w:type="dxa"/>
            <w:vMerge w:val="restart"/>
            <w:tcBorders>
              <w:top w:val="single" w:sz="8" w:space="0" w:color="auto"/>
              <w:left w:val="single" w:sz="8" w:space="0" w:color="auto"/>
              <w:bottom w:val="single" w:sz="8" w:space="0" w:color="auto"/>
              <w:right w:val="single" w:sz="8" w:space="0" w:color="auto"/>
            </w:tcBorders>
            <w:shd w:val="clear" w:color="000000" w:fill="FFFF99"/>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Α/Α</w:t>
            </w:r>
          </w:p>
        </w:tc>
        <w:tc>
          <w:tcPr>
            <w:tcW w:w="2678" w:type="dxa"/>
            <w:vMerge w:val="restart"/>
            <w:tcBorders>
              <w:top w:val="single" w:sz="8" w:space="0" w:color="auto"/>
              <w:left w:val="single" w:sz="8" w:space="0" w:color="auto"/>
              <w:bottom w:val="single" w:sz="8" w:space="0" w:color="auto"/>
              <w:right w:val="single" w:sz="8" w:space="0" w:color="auto"/>
            </w:tcBorders>
            <w:shd w:val="clear" w:color="000000" w:fill="FFFF99"/>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ΕΙΔΟΣ ΕΡΓΑΣΙΑΣ</w:t>
            </w:r>
          </w:p>
        </w:tc>
        <w:tc>
          <w:tcPr>
            <w:tcW w:w="992" w:type="dxa"/>
            <w:vMerge w:val="restart"/>
            <w:tcBorders>
              <w:top w:val="single" w:sz="8" w:space="0" w:color="auto"/>
              <w:left w:val="single" w:sz="8" w:space="0" w:color="auto"/>
              <w:bottom w:val="single" w:sz="8" w:space="0" w:color="auto"/>
              <w:right w:val="single" w:sz="8" w:space="0" w:color="auto"/>
            </w:tcBorders>
            <w:shd w:val="clear" w:color="000000" w:fill="FFFF99"/>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Μ.Μ.</w:t>
            </w:r>
          </w:p>
        </w:tc>
        <w:tc>
          <w:tcPr>
            <w:tcW w:w="3482" w:type="dxa"/>
            <w:gridSpan w:val="2"/>
            <w:tcBorders>
              <w:top w:val="single" w:sz="8" w:space="0" w:color="auto"/>
              <w:left w:val="nil"/>
              <w:bottom w:val="single" w:sz="8" w:space="0" w:color="auto"/>
              <w:right w:val="single" w:sz="8" w:space="0" w:color="auto"/>
            </w:tcBorders>
            <w:shd w:val="clear" w:color="000000" w:fill="FFFF99"/>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 xml:space="preserve"> ΤΙΜΗ ΜΟΝΑΔΑΣ </w:t>
            </w:r>
          </w:p>
        </w:tc>
      </w:tr>
      <w:tr w:rsidR="00EE45A4" w:rsidRPr="00EE45A4" w:rsidTr="00EE45A4">
        <w:trPr>
          <w:trHeight w:val="975"/>
        </w:trPr>
        <w:tc>
          <w:tcPr>
            <w:tcW w:w="993" w:type="dxa"/>
            <w:vMerge/>
            <w:tcBorders>
              <w:top w:val="single" w:sz="8" w:space="0" w:color="auto"/>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single" w:sz="8" w:space="0" w:color="auto"/>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851" w:type="dxa"/>
            <w:vMerge/>
            <w:tcBorders>
              <w:top w:val="single" w:sz="8" w:space="0" w:color="auto"/>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2678" w:type="dxa"/>
            <w:vMerge/>
            <w:tcBorders>
              <w:top w:val="single" w:sz="8" w:space="0" w:color="auto"/>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992" w:type="dxa"/>
            <w:vMerge/>
            <w:tcBorders>
              <w:top w:val="single" w:sz="8" w:space="0" w:color="auto"/>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731" w:type="dxa"/>
            <w:tcBorders>
              <w:top w:val="nil"/>
              <w:left w:val="nil"/>
              <w:bottom w:val="single" w:sz="8" w:space="0" w:color="auto"/>
              <w:right w:val="single" w:sz="8" w:space="0" w:color="auto"/>
            </w:tcBorders>
            <w:shd w:val="clear" w:color="000000" w:fill="FFFF99"/>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 xml:space="preserve">ΠΕΡΙΦΕΡΕΙΑΚΗΣ ΕΝΟΤΗΤΑΣ ΑΙΤ/ΝΙΑΣ </w:t>
            </w:r>
          </w:p>
        </w:tc>
        <w:tc>
          <w:tcPr>
            <w:tcW w:w="1751" w:type="dxa"/>
            <w:tcBorders>
              <w:top w:val="nil"/>
              <w:left w:val="nil"/>
              <w:bottom w:val="single" w:sz="8" w:space="0" w:color="auto"/>
              <w:right w:val="single" w:sz="8" w:space="0" w:color="auto"/>
            </w:tcBorders>
            <w:shd w:val="clear" w:color="000000" w:fill="FFFF99"/>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 xml:space="preserve"> ΔΗΜΟΤΙΚΗΣ ΕΝΟΤΗΤΑΣ ΜΕΓΑΝΗΣΙΟΥ </w:t>
            </w:r>
          </w:p>
        </w:tc>
      </w:tr>
      <w:tr w:rsidR="00EE45A4" w:rsidRPr="00EE45A4" w:rsidTr="00EE45A4">
        <w:trPr>
          <w:trHeight w:val="600"/>
        </w:trPr>
        <w:tc>
          <w:tcPr>
            <w:tcW w:w="99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ΟΜΑΔΑ Α</w:t>
            </w:r>
          </w:p>
        </w:tc>
        <w:tc>
          <w:tcPr>
            <w:tcW w:w="1276"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ΕΡΓΑ ΥΠΟΔΟΜΗΣ</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Υ.01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Ισοπεδώσεις-Διαμορφώσεις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1,80 €</w:t>
            </w:r>
          </w:p>
        </w:tc>
      </w:tr>
      <w:tr w:rsidR="00EE45A4" w:rsidRPr="00EE45A4" w:rsidTr="00EE45A4">
        <w:trPr>
          <w:trHeight w:val="207"/>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Υ.02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Σύνδεση με δίκτυο ΔΕΗ</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xml:space="preserve">ΚΑ </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367"/>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Υ.03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Σύνδεση με δίκτυο ΟΤΕ</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xml:space="preserve">ΚΑ </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25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Υ.04</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Σύνδεση με δίκτυο ύδρευσης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xml:space="preserve">ΚΑ </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600"/>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Υ.05</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Σύνδεση με δίκτυο αποχέτευσης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xml:space="preserve">ΚΑ </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356"/>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Υ.06</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Βόθρος στεγανός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xml:space="preserve">ΚΑ </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364"/>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Υ.07</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tcBorders>
              <w:top w:val="nil"/>
              <w:left w:val="single" w:sz="8" w:space="0" w:color="auto"/>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276"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851"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2678"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ind w:firstLineChars="100" w:firstLine="201"/>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992"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731"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r>
      <w:tr w:rsidR="00EE45A4" w:rsidRPr="00EE45A4" w:rsidTr="00EE45A4">
        <w:trPr>
          <w:trHeight w:val="1099"/>
        </w:trPr>
        <w:tc>
          <w:tcPr>
            <w:tcW w:w="99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ΟΜΑΔΑ Β</w:t>
            </w:r>
          </w:p>
        </w:tc>
        <w:tc>
          <w:tcPr>
            <w:tcW w:w="1276"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ΠΕΡΙΒΑΛΛΩΝ ΧΩΡΟΣ</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ΠΧ.01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Περίφραξη με σενάζ (0,20μ.*0,40μ.),  πασσάλους και συρματόπλεγμα (συνολικού ύψους 1,80 μ.)</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45,00 €</w:t>
            </w:r>
          </w:p>
        </w:tc>
      </w:tr>
      <w:tr w:rsidR="00EE45A4" w:rsidRPr="00EE45A4" w:rsidTr="00EE45A4">
        <w:trPr>
          <w:trHeight w:val="330"/>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ΠΧ.02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Περίφραξη με λιθοδομή</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80,00 €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90,00 €</w:t>
            </w:r>
          </w:p>
        </w:tc>
      </w:tr>
      <w:tr w:rsidR="00EE45A4" w:rsidRPr="00EE45A4" w:rsidTr="00EE45A4">
        <w:trPr>
          <w:trHeight w:val="600"/>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ΠΧ.03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Πλακοστρώσεις με υπόστρωμα </w:t>
            </w:r>
            <w:proofErr w:type="spellStart"/>
            <w:r w:rsidRPr="00EE45A4">
              <w:rPr>
                <w:rFonts w:asciiTheme="minorHAnsi" w:hAnsiTheme="minorHAnsi" w:cs="Arial"/>
                <w:szCs w:val="20"/>
                <w:lang w:val="el-GR" w:eastAsia="el-GR"/>
              </w:rPr>
              <w:t>beton</w:t>
            </w:r>
            <w:proofErr w:type="spellEnd"/>
            <w:r w:rsidRPr="00EE45A4">
              <w:rPr>
                <w:rFonts w:asciiTheme="minorHAnsi" w:hAnsiTheme="minorHAnsi" w:cs="Arial"/>
                <w:szCs w:val="20"/>
                <w:lang w:val="el-GR" w:eastAsia="el-GR"/>
              </w:rPr>
              <w:t xml:space="preserve"> και λίθινες πλάκες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50,00 €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ΠΧ.04</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Πλακοστρώσεις με πλάκες πεζοδρομίου</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28,00 €</w:t>
            </w:r>
          </w:p>
        </w:tc>
      </w:tr>
      <w:tr w:rsidR="00EE45A4" w:rsidRPr="00EE45A4" w:rsidTr="00EE45A4">
        <w:trPr>
          <w:trHeight w:val="356"/>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ΠΧ.05</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Κυβόλιθος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17,00 €</w:t>
            </w:r>
          </w:p>
        </w:tc>
      </w:tr>
      <w:tr w:rsidR="00EE45A4" w:rsidRPr="00EE45A4" w:rsidTr="00EE45A4">
        <w:trPr>
          <w:trHeight w:val="41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ΠΧ.06</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Κράσπεδα</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17,00 €</w:t>
            </w:r>
          </w:p>
        </w:tc>
      </w:tr>
      <w:tr w:rsidR="00EE45A4" w:rsidRPr="00EE45A4" w:rsidTr="00EE45A4">
        <w:trPr>
          <w:trHeight w:val="383"/>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ΠΧ.07</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Διαμόρφωση με 3Α</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4,50 €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ΠΧ.08</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Ασφαλτόστρωση (βάση-υποβάση-τάπητας)</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18,00 €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20,00 €</w:t>
            </w:r>
          </w:p>
        </w:tc>
      </w:tr>
      <w:tr w:rsidR="00EE45A4" w:rsidRPr="00EE45A4" w:rsidTr="00EE45A4">
        <w:trPr>
          <w:trHeight w:val="68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ΠΧ.09</w:t>
            </w:r>
          </w:p>
        </w:tc>
        <w:tc>
          <w:tcPr>
            <w:tcW w:w="2678"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Χώρος πρασίνου (σπορά γκαζόν)</w:t>
            </w:r>
          </w:p>
        </w:tc>
        <w:tc>
          <w:tcPr>
            <w:tcW w:w="992"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5,00 €</w:t>
            </w:r>
          </w:p>
        </w:tc>
        <w:tc>
          <w:tcPr>
            <w:tcW w:w="175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5,60 €</w:t>
            </w:r>
          </w:p>
        </w:tc>
      </w:tr>
      <w:tr w:rsidR="00EE45A4" w:rsidRPr="00EE45A4" w:rsidTr="00EE45A4">
        <w:trPr>
          <w:trHeight w:val="62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ΠΧ.10</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Χώρος πρασίνου (έτοιμος τάπητας)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11,00 €</w:t>
            </w:r>
          </w:p>
        </w:tc>
      </w:tr>
      <w:tr w:rsidR="00EE45A4" w:rsidRPr="00EE45A4" w:rsidTr="00EE45A4">
        <w:trPr>
          <w:trHeight w:val="600"/>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ΠΧ.11</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tcBorders>
              <w:top w:val="nil"/>
              <w:left w:val="single" w:sz="8" w:space="0" w:color="auto"/>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276"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851"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2678"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ind w:firstLineChars="100" w:firstLine="201"/>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992"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731"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r>
      <w:tr w:rsidR="00EE45A4" w:rsidRPr="00EE45A4" w:rsidTr="00EE45A4">
        <w:trPr>
          <w:trHeight w:val="550"/>
        </w:trPr>
        <w:tc>
          <w:tcPr>
            <w:tcW w:w="993"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lastRenderedPageBreak/>
              <w:t>ΟΜΑΔΑ Γ</w:t>
            </w:r>
          </w:p>
        </w:tc>
        <w:tc>
          <w:tcPr>
            <w:tcW w:w="1276"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ΧΩΜΑΤΟΥΡΓΙΚΑ</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01.01</w:t>
            </w:r>
          </w:p>
        </w:tc>
        <w:tc>
          <w:tcPr>
            <w:tcW w:w="2678"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Γενικές εκσκαφές γαιώδεις</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3</w:t>
            </w:r>
          </w:p>
        </w:tc>
        <w:tc>
          <w:tcPr>
            <w:tcW w:w="173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4,00 €</w:t>
            </w:r>
          </w:p>
        </w:tc>
        <w:tc>
          <w:tcPr>
            <w:tcW w:w="17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4,40 €</w:t>
            </w:r>
          </w:p>
        </w:tc>
      </w:tr>
      <w:tr w:rsidR="00EE45A4" w:rsidRPr="00EE45A4" w:rsidTr="00EE45A4">
        <w:trPr>
          <w:trHeight w:val="699"/>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single" w:sz="8" w:space="0" w:color="auto"/>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01.02</w:t>
            </w:r>
          </w:p>
        </w:tc>
        <w:tc>
          <w:tcPr>
            <w:tcW w:w="2678"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Γενικές εκσκαφές ημιβραχώδεις</w:t>
            </w:r>
          </w:p>
        </w:tc>
        <w:tc>
          <w:tcPr>
            <w:tcW w:w="992"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3</w:t>
            </w:r>
          </w:p>
        </w:tc>
        <w:tc>
          <w:tcPr>
            <w:tcW w:w="173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6,00 €</w:t>
            </w:r>
          </w:p>
        </w:tc>
        <w:tc>
          <w:tcPr>
            <w:tcW w:w="175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7,00 €</w:t>
            </w:r>
          </w:p>
        </w:tc>
      </w:tr>
      <w:tr w:rsidR="00EE45A4" w:rsidRPr="00EE45A4" w:rsidTr="00EE45A4">
        <w:trPr>
          <w:trHeight w:val="538"/>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01.03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Γενικές εκσκαφές βραχώδεις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3</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17,00 €</w:t>
            </w:r>
          </w:p>
        </w:tc>
      </w:tr>
      <w:tr w:rsidR="00EE45A4" w:rsidRPr="00EE45A4" w:rsidTr="00EE45A4">
        <w:trPr>
          <w:trHeight w:val="53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01.04</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Επιχώσεις με προϊόντα εκσκαφής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3</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3,50 €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4,00 €</w:t>
            </w:r>
          </w:p>
        </w:tc>
      </w:tr>
      <w:tr w:rsidR="00EE45A4" w:rsidRPr="00EE45A4" w:rsidTr="00EE45A4">
        <w:trPr>
          <w:trHeight w:val="426"/>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01.05</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Ειδικές επιχώσεις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3</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17,00 €</w:t>
            </w:r>
          </w:p>
        </w:tc>
      </w:tr>
      <w:tr w:rsidR="00EE45A4" w:rsidRPr="00EE45A4" w:rsidTr="00EE45A4">
        <w:trPr>
          <w:trHeight w:val="391"/>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01.06</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EE45A4" w:rsidRPr="00EE45A4" w:rsidTr="00EE45A4">
        <w:trPr>
          <w:trHeight w:val="429"/>
        </w:trPr>
        <w:tc>
          <w:tcPr>
            <w:tcW w:w="99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ΟΜΑΔΑ Γ</w:t>
            </w:r>
          </w:p>
        </w:tc>
        <w:tc>
          <w:tcPr>
            <w:tcW w:w="1276"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ΣΚΥΡΟΔΕΜΑΤΑ</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03.01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 Οπλισμένο σκυρόδεμα</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3</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240,00 €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260,00 €</w:t>
            </w:r>
          </w:p>
        </w:tc>
      </w:tr>
      <w:tr w:rsidR="00EE45A4" w:rsidRPr="00EE45A4" w:rsidTr="00EE45A4">
        <w:trPr>
          <w:trHeight w:val="54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03.02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Ελαφρά οπλισμένο σκυρόδεμα δαπέδων</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3</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175,00 €</w:t>
            </w:r>
          </w:p>
        </w:tc>
      </w:tr>
      <w:tr w:rsidR="00EE45A4" w:rsidRPr="00EE45A4" w:rsidTr="00EE45A4">
        <w:trPr>
          <w:trHeight w:val="401"/>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03.03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Ελαφρό μπετόν</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3</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135,00 €</w:t>
            </w:r>
          </w:p>
        </w:tc>
      </w:tr>
      <w:tr w:rsidR="00EE45A4" w:rsidRPr="00EE45A4" w:rsidTr="00EE45A4">
        <w:trPr>
          <w:trHeight w:val="407"/>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03.04</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Άοπλο σκυρόδεμα δαπέδων</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3</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110,00 €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125,00 €</w:t>
            </w:r>
          </w:p>
        </w:tc>
      </w:tr>
      <w:tr w:rsidR="00EE45A4" w:rsidRPr="00EE45A4" w:rsidTr="00EE45A4">
        <w:trPr>
          <w:trHeight w:val="398"/>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03.05</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Εξισωτικές στρώσεις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13,50 €</w:t>
            </w:r>
          </w:p>
        </w:tc>
      </w:tr>
      <w:tr w:rsidR="00EE45A4" w:rsidRPr="00EE45A4" w:rsidTr="00EE45A4">
        <w:trPr>
          <w:trHeight w:val="64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03.06</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Επιφάνειες εμφανούς σκυροδέματος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17,00 €</w:t>
            </w:r>
          </w:p>
        </w:tc>
      </w:tr>
      <w:tr w:rsidR="00EE45A4" w:rsidRPr="00EE45A4" w:rsidTr="00EE45A4">
        <w:trPr>
          <w:trHeight w:val="456"/>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03.07</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Σενάζ δρομικά</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12,00 €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13,50 €</w:t>
            </w:r>
          </w:p>
        </w:tc>
      </w:tr>
      <w:tr w:rsidR="00EE45A4" w:rsidRPr="00EE45A4" w:rsidTr="00EE45A4">
        <w:trPr>
          <w:trHeight w:val="406"/>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03.08</w:t>
            </w:r>
          </w:p>
        </w:tc>
        <w:tc>
          <w:tcPr>
            <w:tcW w:w="2678"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Σενάζ μπατικά</w:t>
            </w:r>
          </w:p>
        </w:tc>
        <w:tc>
          <w:tcPr>
            <w:tcW w:w="992"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24,00 €</w:t>
            </w:r>
          </w:p>
        </w:tc>
        <w:tc>
          <w:tcPr>
            <w:tcW w:w="175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27,00 €</w:t>
            </w:r>
          </w:p>
        </w:tc>
      </w:tr>
      <w:tr w:rsidR="00EE45A4" w:rsidRPr="00EE45A4" w:rsidTr="00EE45A4">
        <w:trPr>
          <w:trHeight w:val="39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03.09</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Μανδύας εκτοξευμένου σκυροδέματος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250,00 €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280,00 €</w:t>
            </w:r>
          </w:p>
        </w:tc>
      </w:tr>
      <w:tr w:rsidR="00EE45A4" w:rsidRPr="00EE45A4" w:rsidTr="00EE45A4">
        <w:trPr>
          <w:trHeight w:val="321"/>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03.10</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tcBorders>
              <w:top w:val="nil"/>
              <w:left w:val="single" w:sz="8" w:space="0" w:color="auto"/>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276"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851"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2678"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ind w:firstLineChars="100" w:firstLine="201"/>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992"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731"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r>
      <w:tr w:rsidR="00EE45A4" w:rsidRPr="00EE45A4" w:rsidTr="00EE45A4">
        <w:trPr>
          <w:trHeight w:val="429"/>
        </w:trPr>
        <w:tc>
          <w:tcPr>
            <w:tcW w:w="99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ΟΜΑΔΑ Δ</w:t>
            </w:r>
          </w:p>
        </w:tc>
        <w:tc>
          <w:tcPr>
            <w:tcW w:w="1276"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ΤΟΙΧΟΠΟΙΪΕΣ</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04.01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Λιθοδομές με κοινούς λίθους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r w:rsidRPr="00EE45A4">
              <w:rPr>
                <w:rFonts w:asciiTheme="minorHAnsi" w:hAnsiTheme="minorHAnsi" w:cs="Arial"/>
                <w:szCs w:val="20"/>
                <w:lang w:val="el-GR" w:eastAsia="el-GR"/>
              </w:rPr>
              <w:t>/όψης</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80,00 €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90,00 €</w:t>
            </w:r>
          </w:p>
        </w:tc>
      </w:tr>
      <w:tr w:rsidR="00EE45A4" w:rsidRPr="00EE45A4" w:rsidTr="00EE45A4">
        <w:trPr>
          <w:trHeight w:val="407"/>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04.02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Λιθοδομές με λαξευτούς  λίθους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r w:rsidRPr="00EE45A4">
              <w:rPr>
                <w:rFonts w:asciiTheme="minorHAnsi" w:hAnsiTheme="minorHAnsi" w:cs="Arial"/>
                <w:szCs w:val="20"/>
                <w:lang w:val="el-GR" w:eastAsia="el-GR"/>
              </w:rPr>
              <w:t>/όψης</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110,00 €</w:t>
            </w:r>
          </w:p>
        </w:tc>
      </w:tr>
      <w:tr w:rsidR="00EE45A4" w:rsidRPr="00EE45A4" w:rsidTr="00EE45A4">
        <w:trPr>
          <w:trHeight w:val="457"/>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04.03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left="-108"/>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 </w:t>
            </w:r>
            <w:proofErr w:type="spellStart"/>
            <w:r w:rsidRPr="00EE45A4">
              <w:rPr>
                <w:rFonts w:asciiTheme="minorHAnsi" w:hAnsiTheme="minorHAnsi" w:cs="Arial"/>
                <w:szCs w:val="20"/>
                <w:lang w:val="el-GR" w:eastAsia="el-GR"/>
              </w:rPr>
              <w:t>Αργολιθ</w:t>
            </w:r>
            <w:proofErr w:type="spellEnd"/>
            <w:r w:rsidRPr="00EE45A4">
              <w:rPr>
                <w:rFonts w:asciiTheme="minorHAnsi" w:hAnsiTheme="minorHAnsi" w:cs="Arial"/>
                <w:szCs w:val="20"/>
                <w:lang w:val="el-GR" w:eastAsia="el-GR"/>
              </w:rPr>
              <w:t>/</w:t>
            </w:r>
            <w:proofErr w:type="spellStart"/>
            <w:r w:rsidRPr="00EE45A4">
              <w:rPr>
                <w:rFonts w:asciiTheme="minorHAnsi" w:hAnsiTheme="minorHAnsi" w:cs="Arial"/>
                <w:szCs w:val="20"/>
                <w:lang w:val="el-GR" w:eastAsia="el-GR"/>
              </w:rPr>
              <w:t>μές</w:t>
            </w:r>
            <w:proofErr w:type="spellEnd"/>
            <w:r w:rsidRPr="00EE45A4">
              <w:rPr>
                <w:rFonts w:asciiTheme="minorHAnsi" w:hAnsiTheme="minorHAnsi" w:cs="Arial"/>
                <w:szCs w:val="20"/>
                <w:lang w:val="el-GR" w:eastAsia="el-GR"/>
              </w:rPr>
              <w:t xml:space="preserve"> </w:t>
            </w:r>
            <w:proofErr w:type="spellStart"/>
            <w:r w:rsidRPr="00EE45A4">
              <w:rPr>
                <w:rFonts w:asciiTheme="minorHAnsi" w:hAnsiTheme="minorHAnsi" w:cs="Arial"/>
                <w:szCs w:val="20"/>
                <w:lang w:val="el-GR" w:eastAsia="el-GR"/>
              </w:rPr>
              <w:t>δι</w:t>
            </w:r>
            <w:proofErr w:type="spellEnd"/>
            <w:r w:rsidRPr="00EE45A4">
              <w:rPr>
                <w:rFonts w:asciiTheme="minorHAnsi" w:hAnsiTheme="minorHAnsi" w:cs="Arial"/>
                <w:szCs w:val="20"/>
                <w:lang w:val="el-GR" w:eastAsia="el-GR"/>
              </w:rPr>
              <w:t xml:space="preserve">' </w:t>
            </w:r>
            <w:proofErr w:type="spellStart"/>
            <w:r w:rsidRPr="00EE45A4">
              <w:rPr>
                <w:rFonts w:asciiTheme="minorHAnsi" w:hAnsiTheme="minorHAnsi" w:cs="Arial"/>
                <w:szCs w:val="20"/>
                <w:lang w:val="el-GR" w:eastAsia="el-GR"/>
              </w:rPr>
              <w:t>ασβεστ</w:t>
            </w:r>
            <w:proofErr w:type="spellEnd"/>
            <w:r w:rsidRPr="00EE45A4">
              <w:rPr>
                <w:rFonts w:asciiTheme="minorHAnsi" w:hAnsiTheme="minorHAnsi" w:cs="Arial"/>
                <w:szCs w:val="20"/>
                <w:lang w:val="el-GR" w:eastAsia="el-GR"/>
              </w:rPr>
              <w:t>/</w:t>
            </w:r>
            <w:proofErr w:type="spellStart"/>
            <w:r w:rsidRPr="00EE45A4">
              <w:rPr>
                <w:rFonts w:asciiTheme="minorHAnsi" w:hAnsiTheme="minorHAnsi" w:cs="Arial"/>
                <w:szCs w:val="20"/>
                <w:lang w:val="el-GR" w:eastAsia="el-GR"/>
              </w:rPr>
              <w:t>ματος</w:t>
            </w:r>
            <w:proofErr w:type="spellEnd"/>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3</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170,00 €</w:t>
            </w:r>
          </w:p>
        </w:tc>
      </w:tr>
      <w:tr w:rsidR="00EE45A4" w:rsidRPr="00EE45A4" w:rsidTr="00EE45A4">
        <w:trPr>
          <w:trHeight w:val="22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04.04</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Πλινθοδομές δρομικές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14,00 €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16,00 €</w:t>
            </w:r>
          </w:p>
        </w:tc>
      </w:tr>
      <w:tr w:rsidR="00EE45A4" w:rsidRPr="00EE45A4" w:rsidTr="00EE45A4">
        <w:trPr>
          <w:trHeight w:val="43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04.05</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Πλινθοδομές μπατικές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28,00 €</w:t>
            </w:r>
          </w:p>
        </w:tc>
      </w:tr>
      <w:tr w:rsidR="00EE45A4" w:rsidRPr="00EE45A4" w:rsidTr="00EE45A4">
        <w:trPr>
          <w:trHeight w:val="38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04.06</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Τσιμεντολιθοδομές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22,50 €</w:t>
            </w:r>
          </w:p>
        </w:tc>
      </w:tr>
      <w:tr w:rsidR="00EE45A4" w:rsidRPr="00EE45A4" w:rsidTr="00EE45A4">
        <w:trPr>
          <w:trHeight w:val="408"/>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04.07</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Τοίχοι γυψοσανίδων απλοί</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22,50 €</w:t>
            </w:r>
          </w:p>
        </w:tc>
      </w:tr>
      <w:tr w:rsidR="00EE45A4" w:rsidRPr="00EE45A4" w:rsidTr="00EE45A4">
        <w:trPr>
          <w:trHeight w:val="54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04.08</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Τοίχοι γυψοσανίδων από 2 πλευρές</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30,00 €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34,00 €</w:t>
            </w:r>
          </w:p>
        </w:tc>
      </w:tr>
      <w:tr w:rsidR="00EE45A4" w:rsidRPr="00EE45A4" w:rsidTr="00EE45A4">
        <w:trPr>
          <w:trHeight w:val="564"/>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04.09</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Τοίχοι γυψοσανίδων με 2 γύψους ανά πλευρά</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45,00 €</w:t>
            </w:r>
          </w:p>
        </w:tc>
      </w:tr>
      <w:tr w:rsidR="00EE45A4" w:rsidRPr="00EE45A4" w:rsidTr="00EE45A4">
        <w:trPr>
          <w:trHeight w:val="544"/>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04.10</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EE45A4" w:rsidRPr="00EE45A4" w:rsidTr="00EE45A4">
        <w:trPr>
          <w:trHeight w:val="58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ΕΠΙΧΡΗΣΜΑΤΑ</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05.01</w:t>
            </w:r>
          </w:p>
        </w:tc>
        <w:tc>
          <w:tcPr>
            <w:tcW w:w="2678"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Ασβεστοκονιάματα τριπτά</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12,00 €</w:t>
            </w:r>
          </w:p>
        </w:tc>
        <w:tc>
          <w:tcPr>
            <w:tcW w:w="17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13,50 €</w:t>
            </w:r>
          </w:p>
        </w:tc>
      </w:tr>
      <w:tr w:rsidR="00EE45A4" w:rsidRPr="00EE45A4" w:rsidTr="00EE45A4">
        <w:trPr>
          <w:trHeight w:val="55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single" w:sz="8" w:space="0" w:color="auto"/>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05.02</w:t>
            </w:r>
          </w:p>
        </w:tc>
        <w:tc>
          <w:tcPr>
            <w:tcW w:w="2678"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Ασβεστοκονιάματα τριπτά (με </w:t>
            </w:r>
            <w:proofErr w:type="spellStart"/>
            <w:r w:rsidRPr="00EE45A4">
              <w:rPr>
                <w:rFonts w:asciiTheme="minorHAnsi" w:hAnsiTheme="minorHAnsi" w:cs="Arial"/>
                <w:szCs w:val="20"/>
                <w:lang w:val="el-GR" w:eastAsia="el-GR"/>
              </w:rPr>
              <w:t>kourasanit</w:t>
            </w:r>
            <w:proofErr w:type="spellEnd"/>
            <w:r w:rsidRPr="00EE45A4">
              <w:rPr>
                <w:rFonts w:asciiTheme="minorHAnsi" w:hAnsiTheme="minorHAnsi" w:cs="Arial"/>
                <w:szCs w:val="20"/>
                <w:lang w:val="el-GR" w:eastAsia="el-GR"/>
              </w:rPr>
              <w:t>)</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22,00 €</w:t>
            </w:r>
          </w:p>
        </w:tc>
        <w:tc>
          <w:tcPr>
            <w:tcW w:w="17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25,00 €</w:t>
            </w:r>
          </w:p>
        </w:tc>
      </w:tr>
      <w:tr w:rsidR="00EE45A4" w:rsidRPr="00EE45A4" w:rsidTr="00EE45A4">
        <w:trPr>
          <w:trHeight w:val="49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single" w:sz="8" w:space="0" w:color="auto"/>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05.03</w:t>
            </w:r>
          </w:p>
        </w:tc>
        <w:tc>
          <w:tcPr>
            <w:tcW w:w="2678"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Ασβεστοκονιάματα με </w:t>
            </w:r>
            <w:r w:rsidR="00501F86" w:rsidRPr="00EE45A4">
              <w:rPr>
                <w:rFonts w:asciiTheme="minorHAnsi" w:hAnsiTheme="minorHAnsi" w:cs="Arial"/>
                <w:szCs w:val="20"/>
                <w:lang w:val="el-GR" w:eastAsia="el-GR"/>
              </w:rPr>
              <w:t>επάλειψη</w:t>
            </w:r>
            <w:r w:rsidRPr="00EE45A4">
              <w:rPr>
                <w:rFonts w:asciiTheme="minorHAnsi" w:hAnsiTheme="minorHAnsi" w:cs="Arial"/>
                <w:szCs w:val="20"/>
                <w:lang w:val="el-GR" w:eastAsia="el-GR"/>
              </w:rPr>
              <w:t xml:space="preserve"> σαγρέ</w:t>
            </w:r>
          </w:p>
        </w:tc>
        <w:tc>
          <w:tcPr>
            <w:tcW w:w="992"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15,00 €</w:t>
            </w:r>
          </w:p>
        </w:tc>
        <w:tc>
          <w:tcPr>
            <w:tcW w:w="175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17,00 €</w:t>
            </w:r>
          </w:p>
        </w:tc>
      </w:tr>
      <w:tr w:rsidR="00EE45A4" w:rsidRPr="00EE45A4" w:rsidTr="00501F86">
        <w:trPr>
          <w:trHeight w:val="417"/>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05.04</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Αρτιφισιέλ τριπτά</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17,00 €</w:t>
            </w:r>
          </w:p>
        </w:tc>
      </w:tr>
      <w:tr w:rsidR="00EE45A4" w:rsidRPr="00EE45A4" w:rsidTr="00501F86">
        <w:trPr>
          <w:trHeight w:val="39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05.05</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501F86"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Επιχρίσματα</w:t>
            </w:r>
            <w:r w:rsidR="00EE45A4" w:rsidRPr="00EE45A4">
              <w:rPr>
                <w:rFonts w:asciiTheme="minorHAnsi" w:hAnsiTheme="minorHAnsi" w:cs="Arial"/>
                <w:szCs w:val="20"/>
                <w:lang w:val="el-GR" w:eastAsia="el-GR"/>
              </w:rPr>
              <w:t xml:space="preserve"> χωριάτικου τύπου</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16,00 €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18,00 €</w:t>
            </w:r>
          </w:p>
        </w:tc>
      </w:tr>
      <w:tr w:rsidR="00EE45A4" w:rsidRPr="00EE45A4" w:rsidTr="00501F86">
        <w:trPr>
          <w:trHeight w:val="293"/>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05.06</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501F86"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Έτοιμο</w:t>
            </w:r>
            <w:r w:rsidR="00EE45A4" w:rsidRPr="00EE45A4">
              <w:rPr>
                <w:rFonts w:asciiTheme="minorHAnsi" w:hAnsiTheme="minorHAnsi" w:cs="Arial"/>
                <w:szCs w:val="20"/>
                <w:lang w:val="el-GR" w:eastAsia="el-GR"/>
              </w:rPr>
              <w:t xml:space="preserve"> </w:t>
            </w:r>
            <w:r w:rsidRPr="00EE45A4">
              <w:rPr>
                <w:rFonts w:asciiTheme="minorHAnsi" w:hAnsiTheme="minorHAnsi" w:cs="Arial"/>
                <w:szCs w:val="20"/>
                <w:lang w:val="el-GR" w:eastAsia="el-GR"/>
              </w:rPr>
              <w:t>επίχρισμα</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17,00 €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05.07</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Αρμολογήματα ακατέργαστων όψεων λιθοδομών  </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22,50 €</w:t>
            </w:r>
          </w:p>
        </w:tc>
      </w:tr>
      <w:tr w:rsidR="00EE45A4" w:rsidRPr="00EE45A4" w:rsidTr="00EE45A4">
        <w:trPr>
          <w:trHeight w:val="28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05.08</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EE45A4" w:rsidRPr="00EE45A4" w:rsidTr="00501F86">
        <w:trPr>
          <w:trHeight w:val="304"/>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ΕΠΕΝΔΥΣΕΙΣ ΤΟΙΧΩΝ</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06.01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Με πλακίδια πορσελάνης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45,00 €</w:t>
            </w:r>
          </w:p>
        </w:tc>
      </w:tr>
      <w:tr w:rsidR="00EE45A4" w:rsidRPr="00EE45A4" w:rsidTr="00501F86">
        <w:trPr>
          <w:trHeight w:val="39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06.02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Με λίθινες πλάκες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39,00 €</w:t>
            </w:r>
          </w:p>
        </w:tc>
      </w:tr>
      <w:tr w:rsidR="00EE45A4" w:rsidRPr="00EE45A4" w:rsidTr="00501F86">
        <w:trPr>
          <w:trHeight w:val="25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06.03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Με ορθογωνισμένες πλάκες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45,00 €</w:t>
            </w:r>
          </w:p>
        </w:tc>
      </w:tr>
      <w:tr w:rsidR="00EE45A4" w:rsidRPr="00EE45A4" w:rsidTr="00501F86">
        <w:trPr>
          <w:trHeight w:val="369"/>
        </w:trPr>
        <w:tc>
          <w:tcPr>
            <w:tcW w:w="99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ΟΜΑΔΑ Δ</w:t>
            </w:r>
          </w:p>
        </w:tc>
        <w:tc>
          <w:tcPr>
            <w:tcW w:w="1276"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ΕΠΕΝΔΥΣΕΙΣ ΤΟΙΧΩΝ</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06.04</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Με πέτρα στενάρι</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70,00 €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80,00 €</w:t>
            </w:r>
          </w:p>
        </w:tc>
      </w:tr>
      <w:tr w:rsidR="00EE45A4" w:rsidRPr="00EE45A4" w:rsidTr="00501F86">
        <w:trPr>
          <w:trHeight w:val="59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06.05</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Με πλάκες μαρμάρου (γρανίτης)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115,00 €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06.06</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Ξύλινα διαζώματα αργολιθοδομών με βερνικόχρωμα</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17,00 €</w:t>
            </w:r>
          </w:p>
        </w:tc>
      </w:tr>
      <w:tr w:rsidR="00EE45A4" w:rsidRPr="00EE45A4" w:rsidTr="00501F86">
        <w:trPr>
          <w:trHeight w:val="316"/>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06.07</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EE45A4" w:rsidRPr="00EE45A4" w:rsidTr="00501F86">
        <w:trPr>
          <w:trHeight w:val="424"/>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ΣΤΡΩΣΕΙΣ ΔΑΠΕΔΩΝ</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07.01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Με </w:t>
            </w:r>
            <w:proofErr w:type="spellStart"/>
            <w:r w:rsidRPr="00EE45A4">
              <w:rPr>
                <w:rFonts w:asciiTheme="minorHAnsi" w:hAnsiTheme="minorHAnsi" w:cs="Arial"/>
                <w:szCs w:val="20"/>
                <w:lang w:val="el-GR" w:eastAsia="el-GR"/>
              </w:rPr>
              <w:t>χονδρόπλ</w:t>
            </w:r>
            <w:proofErr w:type="spellEnd"/>
            <w:r w:rsidRPr="00EE45A4">
              <w:rPr>
                <w:rFonts w:asciiTheme="minorHAnsi" w:hAnsiTheme="minorHAnsi" w:cs="Arial"/>
                <w:szCs w:val="20"/>
                <w:lang w:val="el-GR" w:eastAsia="el-GR"/>
              </w:rPr>
              <w:t>.</w:t>
            </w:r>
            <w:r w:rsidR="00501F86">
              <w:rPr>
                <w:rFonts w:asciiTheme="minorHAnsi" w:hAnsiTheme="minorHAnsi" w:cs="Arial"/>
                <w:szCs w:val="20"/>
                <w:lang w:val="en-US" w:eastAsia="el-GR"/>
              </w:rPr>
              <w:t xml:space="preserve"> </w:t>
            </w:r>
            <w:proofErr w:type="spellStart"/>
            <w:r w:rsidRPr="00EE45A4">
              <w:rPr>
                <w:rFonts w:asciiTheme="minorHAnsi" w:hAnsiTheme="minorHAnsi" w:cs="Arial"/>
                <w:szCs w:val="20"/>
                <w:lang w:val="el-GR" w:eastAsia="el-GR"/>
              </w:rPr>
              <w:t>ακανον</w:t>
            </w:r>
            <w:proofErr w:type="spellEnd"/>
            <w:r w:rsidRPr="00EE45A4">
              <w:rPr>
                <w:rFonts w:asciiTheme="minorHAnsi" w:hAnsiTheme="minorHAnsi" w:cs="Arial"/>
                <w:szCs w:val="20"/>
                <w:lang w:val="el-GR" w:eastAsia="el-GR"/>
              </w:rPr>
              <w:t>.</w:t>
            </w:r>
            <w:r w:rsidR="00501F86">
              <w:rPr>
                <w:rFonts w:asciiTheme="minorHAnsi" w:hAnsiTheme="minorHAnsi" w:cs="Arial"/>
                <w:szCs w:val="20"/>
                <w:lang w:val="en-US" w:eastAsia="el-GR"/>
              </w:rPr>
              <w:t xml:space="preserve"> </w:t>
            </w:r>
            <w:r w:rsidRPr="00EE45A4">
              <w:rPr>
                <w:rFonts w:asciiTheme="minorHAnsi" w:hAnsiTheme="minorHAnsi" w:cs="Arial"/>
                <w:szCs w:val="20"/>
                <w:lang w:val="el-GR" w:eastAsia="el-GR"/>
              </w:rPr>
              <w:t>πάχους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32,00 €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36,00 €</w:t>
            </w:r>
          </w:p>
        </w:tc>
      </w:tr>
      <w:tr w:rsidR="00EE45A4" w:rsidRPr="00EE45A4" w:rsidTr="00501F86">
        <w:trPr>
          <w:trHeight w:val="488"/>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07.02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Με λίθινες πλάκες (</w:t>
            </w:r>
            <w:proofErr w:type="spellStart"/>
            <w:r w:rsidRPr="00EE45A4">
              <w:rPr>
                <w:rFonts w:asciiTheme="minorHAnsi" w:hAnsiTheme="minorHAnsi" w:cs="Arial"/>
                <w:szCs w:val="20"/>
                <w:lang w:val="el-GR" w:eastAsia="el-GR"/>
              </w:rPr>
              <w:t>καρύστ</w:t>
            </w:r>
            <w:proofErr w:type="spellEnd"/>
            <w:r w:rsidRPr="00EE45A4">
              <w:rPr>
                <w:rFonts w:asciiTheme="minorHAnsi" w:hAnsiTheme="minorHAnsi" w:cs="Arial"/>
                <w:szCs w:val="20"/>
                <w:lang w:val="el-GR" w:eastAsia="el-GR"/>
              </w:rPr>
              <w:t>. κλπ)</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39,00 €</w:t>
            </w:r>
          </w:p>
        </w:tc>
      </w:tr>
      <w:tr w:rsidR="00EE45A4" w:rsidRPr="00EE45A4" w:rsidTr="00501F86">
        <w:trPr>
          <w:trHeight w:val="396"/>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07.03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Επίστρωση με χειροποίητες πλάκες </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45,00 €</w:t>
            </w:r>
          </w:p>
        </w:tc>
      </w:tr>
      <w:tr w:rsidR="00EE45A4" w:rsidRPr="00EE45A4" w:rsidTr="00501F86">
        <w:trPr>
          <w:trHeight w:val="448"/>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07.04</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Με πλάκες μαρμάρου (γρανίτης)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115,00 €</w:t>
            </w:r>
          </w:p>
        </w:tc>
      </w:tr>
      <w:tr w:rsidR="00EE45A4" w:rsidRPr="00EE45A4" w:rsidTr="00501F86">
        <w:trPr>
          <w:trHeight w:val="370"/>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07.05</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Με πλακίδια κεραμικά ή </w:t>
            </w:r>
            <w:proofErr w:type="spellStart"/>
            <w:r w:rsidRPr="00EE45A4">
              <w:rPr>
                <w:rFonts w:asciiTheme="minorHAnsi" w:hAnsiTheme="minorHAnsi" w:cs="Arial"/>
                <w:szCs w:val="20"/>
                <w:lang w:val="el-GR" w:eastAsia="el-GR"/>
              </w:rPr>
              <w:t>πορσελ</w:t>
            </w:r>
            <w:proofErr w:type="spellEnd"/>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45,00 €</w:t>
            </w:r>
          </w:p>
        </w:tc>
      </w:tr>
      <w:tr w:rsidR="00EE45A4" w:rsidRPr="00EE45A4" w:rsidTr="00501F86">
        <w:trPr>
          <w:trHeight w:val="420"/>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07.06</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Με λωρίδες σουηδικής ξυλείας </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57,00 €</w:t>
            </w:r>
          </w:p>
        </w:tc>
      </w:tr>
      <w:tr w:rsidR="00EE45A4" w:rsidRPr="00EE45A4" w:rsidTr="00501F86">
        <w:trPr>
          <w:trHeight w:val="343"/>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07.07</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LAMINATE</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34,00 €</w:t>
            </w:r>
          </w:p>
        </w:tc>
      </w:tr>
      <w:tr w:rsidR="00EE45A4" w:rsidRPr="00EE45A4" w:rsidTr="00501F86">
        <w:trPr>
          <w:trHeight w:val="40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07.08</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Με λωρίδες αφρικανικής  ξυλείας </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90,00 €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100,00 €</w:t>
            </w:r>
          </w:p>
        </w:tc>
      </w:tr>
      <w:tr w:rsidR="00EE45A4" w:rsidRPr="00EE45A4" w:rsidTr="00501F86">
        <w:trPr>
          <w:trHeight w:val="313"/>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07.09</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Με λωρίδες δρυός</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80,00 €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90,00 €</w:t>
            </w:r>
          </w:p>
        </w:tc>
      </w:tr>
      <w:tr w:rsidR="00EE45A4" w:rsidRPr="00EE45A4" w:rsidTr="00501F86">
        <w:trPr>
          <w:trHeight w:val="416"/>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07.10</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Δάπεδο </w:t>
            </w:r>
            <w:proofErr w:type="spellStart"/>
            <w:r w:rsidRPr="00EE45A4">
              <w:rPr>
                <w:rFonts w:asciiTheme="minorHAnsi" w:hAnsiTheme="minorHAnsi" w:cs="Arial"/>
                <w:szCs w:val="20"/>
                <w:lang w:val="el-GR" w:eastAsia="el-GR"/>
              </w:rPr>
              <w:t>ραμποτε</w:t>
            </w:r>
            <w:proofErr w:type="spellEnd"/>
            <w:r w:rsidRPr="00EE45A4">
              <w:rPr>
                <w:rFonts w:asciiTheme="minorHAnsi" w:hAnsiTheme="minorHAnsi" w:cs="Arial"/>
                <w:szCs w:val="20"/>
                <w:lang w:val="el-GR" w:eastAsia="el-GR"/>
              </w:rPr>
              <w:t xml:space="preserve"> με ξύλο καστανιάς πλήρης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135,00 €</w:t>
            </w:r>
          </w:p>
        </w:tc>
      </w:tr>
      <w:tr w:rsidR="00EE45A4" w:rsidRPr="00EE45A4" w:rsidTr="00501F86">
        <w:trPr>
          <w:trHeight w:val="32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07.11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Βιομηχανικό δάπεδο</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34,00 €</w:t>
            </w:r>
          </w:p>
        </w:tc>
      </w:tr>
      <w:tr w:rsidR="00EE45A4" w:rsidRPr="00EE45A4" w:rsidTr="00EE45A4">
        <w:trPr>
          <w:trHeight w:val="64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07.12</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501F86">
        <w:trPr>
          <w:trHeight w:val="199"/>
        </w:trPr>
        <w:tc>
          <w:tcPr>
            <w:tcW w:w="993"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276"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851"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2678"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ind w:firstLineChars="100" w:firstLine="201"/>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992"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731"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751"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r>
      <w:tr w:rsidR="00EE45A4" w:rsidRPr="00EE45A4" w:rsidTr="00501F86">
        <w:trPr>
          <w:trHeight w:val="642"/>
        </w:trPr>
        <w:tc>
          <w:tcPr>
            <w:tcW w:w="993"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lastRenderedPageBreak/>
              <w:t>ΟΜΑΔΑ Ε</w:t>
            </w:r>
          </w:p>
        </w:tc>
        <w:tc>
          <w:tcPr>
            <w:tcW w:w="1276"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Κ Ο Υ Φ Ω Μ Α Τ Α</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08.01</w:t>
            </w:r>
          </w:p>
        </w:tc>
        <w:tc>
          <w:tcPr>
            <w:tcW w:w="2678"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Πόρτες πρεσσαριστές κοινές</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120,00 €</w:t>
            </w:r>
          </w:p>
        </w:tc>
        <w:tc>
          <w:tcPr>
            <w:tcW w:w="17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135,00 €</w:t>
            </w:r>
          </w:p>
        </w:tc>
      </w:tr>
      <w:tr w:rsidR="00EE45A4" w:rsidRPr="00EE45A4" w:rsidTr="00501F86">
        <w:trPr>
          <w:trHeight w:val="702"/>
        </w:trPr>
        <w:tc>
          <w:tcPr>
            <w:tcW w:w="993" w:type="dxa"/>
            <w:vMerge/>
            <w:tcBorders>
              <w:top w:val="single" w:sz="8" w:space="0" w:color="auto"/>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single" w:sz="8" w:space="0" w:color="auto"/>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08.02</w:t>
            </w:r>
          </w:p>
        </w:tc>
        <w:tc>
          <w:tcPr>
            <w:tcW w:w="2678"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Πόρτες πρεσσαριστές με καπλαμά και κάσα από </w:t>
            </w:r>
            <w:proofErr w:type="spellStart"/>
            <w:r w:rsidRPr="00EE45A4">
              <w:rPr>
                <w:rFonts w:asciiTheme="minorHAnsi" w:hAnsiTheme="minorHAnsi" w:cs="Arial"/>
                <w:szCs w:val="20"/>
                <w:lang w:val="el-GR" w:eastAsia="el-GR"/>
              </w:rPr>
              <w:t>δρύ</w:t>
            </w:r>
            <w:proofErr w:type="spellEnd"/>
            <w:r w:rsidRPr="00EE45A4">
              <w:rPr>
                <w:rFonts w:asciiTheme="minorHAnsi" w:hAnsiTheme="minorHAnsi" w:cs="Arial"/>
                <w:szCs w:val="20"/>
                <w:lang w:val="el-GR" w:eastAsia="el-GR"/>
              </w:rPr>
              <w:t xml:space="preserve"> ή καρυδιά</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135,00 €</w:t>
            </w:r>
          </w:p>
        </w:tc>
        <w:tc>
          <w:tcPr>
            <w:tcW w:w="17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150,00 €</w:t>
            </w:r>
          </w:p>
        </w:tc>
      </w:tr>
      <w:tr w:rsidR="00EE45A4" w:rsidRPr="00EE45A4" w:rsidTr="00501F86">
        <w:trPr>
          <w:trHeight w:val="702"/>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08.03</w:t>
            </w:r>
          </w:p>
        </w:tc>
        <w:tc>
          <w:tcPr>
            <w:tcW w:w="2678"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Πόρτες ραμποτέ ή ταμπλαδωτές από MDF</w:t>
            </w:r>
          </w:p>
        </w:tc>
        <w:tc>
          <w:tcPr>
            <w:tcW w:w="992"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180,00 €</w:t>
            </w:r>
          </w:p>
        </w:tc>
        <w:tc>
          <w:tcPr>
            <w:tcW w:w="175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200,00 €</w:t>
            </w:r>
          </w:p>
        </w:tc>
      </w:tr>
      <w:tr w:rsidR="00EE45A4" w:rsidRPr="00EE45A4" w:rsidTr="00EE45A4">
        <w:trPr>
          <w:trHeight w:val="85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08.04</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Πόρτες ραμποτέ ή ταμπλαδωτές από </w:t>
            </w:r>
            <w:proofErr w:type="spellStart"/>
            <w:r w:rsidRPr="00EE45A4">
              <w:rPr>
                <w:rFonts w:asciiTheme="minorHAnsi" w:hAnsiTheme="minorHAnsi" w:cs="Arial"/>
                <w:szCs w:val="20"/>
                <w:lang w:val="el-GR" w:eastAsia="el-GR"/>
              </w:rPr>
              <w:t>δρύ</w:t>
            </w:r>
            <w:proofErr w:type="spellEnd"/>
            <w:r w:rsidRPr="00EE45A4">
              <w:rPr>
                <w:rFonts w:asciiTheme="minorHAnsi" w:hAnsiTheme="minorHAnsi" w:cs="Arial"/>
                <w:szCs w:val="20"/>
                <w:lang w:val="el-GR" w:eastAsia="el-GR"/>
              </w:rPr>
              <w:t>,</w:t>
            </w:r>
            <w:r w:rsidR="00501F86" w:rsidRPr="00501F86">
              <w:rPr>
                <w:rFonts w:asciiTheme="minorHAnsi" w:hAnsiTheme="minorHAnsi" w:cs="Arial"/>
                <w:szCs w:val="20"/>
                <w:lang w:val="el-GR" w:eastAsia="el-GR"/>
              </w:rPr>
              <w:t xml:space="preserve"> </w:t>
            </w:r>
            <w:r w:rsidRPr="00EE45A4">
              <w:rPr>
                <w:rFonts w:asciiTheme="minorHAnsi" w:hAnsiTheme="minorHAnsi" w:cs="Arial"/>
                <w:szCs w:val="20"/>
                <w:lang w:val="el-GR" w:eastAsia="el-GR"/>
              </w:rPr>
              <w:t>καρυδιά κλπ</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290,00 €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320,00 €</w:t>
            </w:r>
          </w:p>
        </w:tc>
      </w:tr>
      <w:tr w:rsidR="00EE45A4" w:rsidRPr="00EE45A4" w:rsidTr="00EE45A4">
        <w:trPr>
          <w:trHeight w:val="79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08.05</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Εξώθυρες καρφωτές περαστές από ξύλο καστανιά</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320,00 €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355,00 €</w:t>
            </w:r>
          </w:p>
        </w:tc>
      </w:tr>
      <w:tr w:rsidR="00EE45A4" w:rsidRPr="00EE45A4" w:rsidTr="00EE45A4">
        <w:trPr>
          <w:trHeight w:val="79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08.06</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Υαλοστάσια και εξωστόθυρες από ξύλο καστανιάς </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300,00 €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340,00 €</w:t>
            </w:r>
          </w:p>
        </w:tc>
      </w:tr>
      <w:tr w:rsidR="00EE45A4" w:rsidRPr="00EE45A4" w:rsidTr="00EE45A4">
        <w:trPr>
          <w:trHeight w:val="720"/>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08.07</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Υαλοστάσια από σουηδική ξυλεία</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220,00 €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245,00 €</w:t>
            </w:r>
          </w:p>
        </w:tc>
      </w:tr>
      <w:tr w:rsidR="00EE45A4" w:rsidRPr="00EE45A4" w:rsidTr="00EE45A4">
        <w:trPr>
          <w:trHeight w:val="64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08.08</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Υαλοστάσια από </w:t>
            </w:r>
            <w:proofErr w:type="spellStart"/>
            <w:r w:rsidRPr="00EE45A4">
              <w:rPr>
                <w:rFonts w:asciiTheme="minorHAnsi" w:hAnsiTheme="minorHAnsi" w:cs="Arial"/>
                <w:szCs w:val="20"/>
                <w:lang w:val="el-GR" w:eastAsia="el-GR"/>
              </w:rPr>
              <w:t>ορενγκονταιν</w:t>
            </w:r>
            <w:proofErr w:type="spellEnd"/>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280,00 €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310,00 €</w:t>
            </w:r>
          </w:p>
        </w:tc>
      </w:tr>
      <w:tr w:rsidR="00EE45A4" w:rsidRPr="00EE45A4" w:rsidTr="00EE45A4">
        <w:trPr>
          <w:trHeight w:val="64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08.09</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Σκούρα από σουηδική ξυλεία </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180,00 €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200,00 €</w:t>
            </w:r>
          </w:p>
        </w:tc>
      </w:tr>
      <w:tr w:rsidR="00EE45A4" w:rsidRPr="00EE45A4" w:rsidTr="00EE45A4">
        <w:trPr>
          <w:trHeight w:val="64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08.10</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Σκούρα από ορεγκονταιν</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280,00 €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315,00 €</w:t>
            </w:r>
          </w:p>
        </w:tc>
      </w:tr>
      <w:tr w:rsidR="00EE45A4" w:rsidRPr="00EE45A4" w:rsidTr="00EE45A4">
        <w:trPr>
          <w:trHeight w:val="64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08.11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Σιδερένιες πόρτες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135,00 €</w:t>
            </w:r>
          </w:p>
        </w:tc>
      </w:tr>
      <w:tr w:rsidR="00EE45A4" w:rsidRPr="00EE45A4" w:rsidTr="00EE45A4">
        <w:trPr>
          <w:trHeight w:val="64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08.12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Σιδερένια παράθυρα</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135,00 €</w:t>
            </w:r>
          </w:p>
        </w:tc>
      </w:tr>
      <w:tr w:rsidR="00EE45A4" w:rsidRPr="00EE45A4" w:rsidTr="00EE45A4">
        <w:trPr>
          <w:trHeight w:val="642"/>
        </w:trPr>
        <w:tc>
          <w:tcPr>
            <w:tcW w:w="99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ΟΜΑΔΑ Ε</w:t>
            </w:r>
          </w:p>
        </w:tc>
        <w:tc>
          <w:tcPr>
            <w:tcW w:w="1276"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Κ Ο Υ Φ Ω Μ Α Τ Α</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08.13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Bιτρίνες αλουμινίου </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200,00 €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225,00 €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08.14</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Ανοιγόμενα-περιστρεφόμενα κουφώματα αλουμινίου λευκό</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350,00 €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390,00 €</w:t>
            </w:r>
          </w:p>
        </w:tc>
      </w:tr>
      <w:tr w:rsidR="00EE45A4" w:rsidRPr="00EE45A4" w:rsidTr="00EE45A4">
        <w:trPr>
          <w:trHeight w:val="109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08.15</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Ανοιγόμενα-περιστρεφόμενα κουφώματα αλουμινίου με ρολό λευκό</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450,00 €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08.16</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Ανοιγόμενα-περιστρεφόμενα κουφώματα αλουμινίου έγχρωμα</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450,00 €</w:t>
            </w:r>
          </w:p>
        </w:tc>
      </w:tr>
      <w:tr w:rsidR="00EE45A4" w:rsidRPr="00EE45A4" w:rsidTr="00C127AC">
        <w:tblPrEx>
          <w:tblW w:w="10272" w:type="dxa"/>
          <w:tblInd w:w="-885" w:type="dxa"/>
          <w:tblLayout w:type="fixed"/>
          <w:tblPrExChange w:id="8" w:author="Adora" w:date="2019-02-08T13:06:00Z">
            <w:tblPrEx>
              <w:tblW w:w="10272" w:type="dxa"/>
              <w:tblInd w:w="-885" w:type="dxa"/>
              <w:tblLayout w:type="fixed"/>
            </w:tblPrEx>
          </w:tblPrExChange>
        </w:tblPrEx>
        <w:trPr>
          <w:trHeight w:val="1099"/>
          <w:trPrChange w:id="9" w:author="Adora" w:date="2019-02-08T13:06:00Z">
            <w:trPr>
              <w:gridBefore w:val="7"/>
              <w:trHeight w:val="1099"/>
            </w:trPr>
          </w:trPrChange>
        </w:trPr>
        <w:tc>
          <w:tcPr>
            <w:tcW w:w="993" w:type="dxa"/>
            <w:vMerge/>
            <w:tcBorders>
              <w:top w:val="nil"/>
              <w:left w:val="single" w:sz="8" w:space="0" w:color="auto"/>
              <w:bottom w:val="single" w:sz="8" w:space="0" w:color="000000"/>
              <w:right w:val="single" w:sz="8" w:space="0" w:color="auto"/>
            </w:tcBorders>
            <w:vAlign w:val="center"/>
            <w:hideMark/>
            <w:tcPrChange w:id="10" w:author="Adora" w:date="2019-02-08T13:06:00Z">
              <w:tcPr>
                <w:tcW w:w="993" w:type="dxa"/>
                <w:vMerge/>
                <w:tcBorders>
                  <w:top w:val="nil"/>
                  <w:left w:val="single" w:sz="8" w:space="0" w:color="auto"/>
                  <w:bottom w:val="single" w:sz="8" w:space="0" w:color="000000"/>
                  <w:right w:val="single" w:sz="8" w:space="0" w:color="auto"/>
                </w:tcBorders>
                <w:vAlign w:val="center"/>
                <w:hideMark/>
              </w:tcPr>
            </w:tcPrChange>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Change w:id="11" w:author="Adora" w:date="2019-02-08T13:06:00Z">
              <w:tcPr>
                <w:tcW w:w="1276" w:type="dxa"/>
                <w:gridSpan w:val="2"/>
                <w:vMerge/>
                <w:tcBorders>
                  <w:top w:val="nil"/>
                  <w:left w:val="single" w:sz="8" w:space="0" w:color="auto"/>
                  <w:bottom w:val="single" w:sz="8" w:space="0" w:color="000000"/>
                  <w:right w:val="single" w:sz="8" w:space="0" w:color="auto"/>
                </w:tcBorders>
                <w:vAlign w:val="center"/>
                <w:hideMark/>
              </w:tcPr>
            </w:tcPrChange>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Change w:id="12" w:author="Adora" w:date="2019-02-08T13:06:00Z">
              <w:tcPr>
                <w:tcW w:w="851" w:type="dxa"/>
                <w:tcBorders>
                  <w:top w:val="nil"/>
                  <w:left w:val="nil"/>
                  <w:bottom w:val="single" w:sz="4" w:space="0" w:color="auto"/>
                  <w:right w:val="single" w:sz="8" w:space="0" w:color="auto"/>
                </w:tcBorders>
                <w:shd w:val="clear" w:color="auto" w:fill="auto"/>
                <w:vAlign w:val="center"/>
                <w:hideMark/>
              </w:tcPr>
            </w:tcPrChange>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08.17</w:t>
            </w:r>
          </w:p>
        </w:tc>
        <w:tc>
          <w:tcPr>
            <w:tcW w:w="2678" w:type="dxa"/>
            <w:tcBorders>
              <w:top w:val="nil"/>
              <w:left w:val="nil"/>
              <w:bottom w:val="single" w:sz="8" w:space="0" w:color="auto"/>
              <w:right w:val="single" w:sz="8" w:space="0" w:color="auto"/>
            </w:tcBorders>
            <w:shd w:val="clear" w:color="auto" w:fill="auto"/>
            <w:vAlign w:val="center"/>
            <w:hideMark/>
            <w:tcPrChange w:id="13" w:author="Adora" w:date="2019-02-08T13:06:00Z">
              <w:tcPr>
                <w:tcW w:w="2678" w:type="dxa"/>
                <w:tcBorders>
                  <w:top w:val="nil"/>
                  <w:left w:val="nil"/>
                  <w:bottom w:val="single" w:sz="4" w:space="0" w:color="auto"/>
                  <w:right w:val="single" w:sz="8" w:space="0" w:color="auto"/>
                </w:tcBorders>
                <w:shd w:val="clear" w:color="auto" w:fill="auto"/>
                <w:vAlign w:val="center"/>
                <w:hideMark/>
              </w:tcPr>
            </w:tcPrChange>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Ανοιγόμενα-περιστρεφόμενα κουφώματα αλουμινίου έγχρωμα με ρολό</w:t>
            </w:r>
          </w:p>
        </w:tc>
        <w:tc>
          <w:tcPr>
            <w:tcW w:w="992" w:type="dxa"/>
            <w:tcBorders>
              <w:top w:val="nil"/>
              <w:left w:val="nil"/>
              <w:bottom w:val="single" w:sz="8" w:space="0" w:color="auto"/>
              <w:right w:val="single" w:sz="8" w:space="0" w:color="auto"/>
            </w:tcBorders>
            <w:shd w:val="clear" w:color="auto" w:fill="auto"/>
            <w:vAlign w:val="center"/>
            <w:hideMark/>
            <w:tcPrChange w:id="14" w:author="Adora" w:date="2019-02-08T13:06:00Z">
              <w:tcPr>
                <w:tcW w:w="992" w:type="dxa"/>
                <w:tcBorders>
                  <w:top w:val="nil"/>
                  <w:left w:val="nil"/>
                  <w:bottom w:val="single" w:sz="4" w:space="0" w:color="auto"/>
                  <w:right w:val="single" w:sz="8" w:space="0" w:color="auto"/>
                </w:tcBorders>
                <w:shd w:val="clear" w:color="auto" w:fill="auto"/>
                <w:vAlign w:val="center"/>
                <w:hideMark/>
              </w:tcPr>
            </w:tcPrChange>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8" w:space="0" w:color="auto"/>
              <w:right w:val="single" w:sz="8" w:space="0" w:color="auto"/>
            </w:tcBorders>
            <w:shd w:val="clear" w:color="auto" w:fill="auto"/>
            <w:vAlign w:val="center"/>
            <w:hideMark/>
            <w:tcPrChange w:id="15" w:author="Adora" w:date="2019-02-08T13:06:00Z">
              <w:tcPr>
                <w:tcW w:w="1731" w:type="dxa"/>
                <w:tcBorders>
                  <w:top w:val="nil"/>
                  <w:left w:val="nil"/>
                  <w:bottom w:val="single" w:sz="4" w:space="0" w:color="auto"/>
                  <w:right w:val="single" w:sz="8" w:space="0" w:color="auto"/>
                </w:tcBorders>
                <w:shd w:val="clear" w:color="auto" w:fill="auto"/>
                <w:vAlign w:val="center"/>
                <w:hideMark/>
              </w:tcPr>
            </w:tcPrChange>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450,00 €</w:t>
            </w:r>
          </w:p>
        </w:tc>
        <w:tc>
          <w:tcPr>
            <w:tcW w:w="1751" w:type="dxa"/>
            <w:tcBorders>
              <w:top w:val="nil"/>
              <w:left w:val="nil"/>
              <w:bottom w:val="single" w:sz="8" w:space="0" w:color="auto"/>
              <w:right w:val="single" w:sz="8" w:space="0" w:color="auto"/>
            </w:tcBorders>
            <w:shd w:val="clear" w:color="auto" w:fill="auto"/>
            <w:vAlign w:val="center"/>
            <w:hideMark/>
            <w:tcPrChange w:id="16" w:author="Adora" w:date="2019-02-08T13:06:00Z">
              <w:tcPr>
                <w:tcW w:w="1751" w:type="dxa"/>
                <w:tcBorders>
                  <w:top w:val="nil"/>
                  <w:left w:val="nil"/>
                  <w:bottom w:val="single" w:sz="4" w:space="0" w:color="auto"/>
                  <w:right w:val="single" w:sz="8" w:space="0" w:color="auto"/>
                </w:tcBorders>
                <w:shd w:val="clear" w:color="auto" w:fill="auto"/>
                <w:vAlign w:val="center"/>
                <w:hideMark/>
              </w:tcPr>
            </w:tcPrChange>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500,00 €</w:t>
            </w:r>
          </w:p>
        </w:tc>
      </w:tr>
      <w:tr w:rsidR="00EE45A4" w:rsidRPr="00EE45A4" w:rsidTr="00C127AC">
        <w:tblPrEx>
          <w:tblW w:w="10272" w:type="dxa"/>
          <w:tblInd w:w="-885" w:type="dxa"/>
          <w:tblLayout w:type="fixed"/>
          <w:tblPrExChange w:id="17" w:author="Adora" w:date="2019-02-08T13:06:00Z">
            <w:tblPrEx>
              <w:tblW w:w="10272" w:type="dxa"/>
              <w:tblInd w:w="-885" w:type="dxa"/>
              <w:tblLayout w:type="fixed"/>
            </w:tblPrEx>
          </w:tblPrExChange>
        </w:tblPrEx>
        <w:trPr>
          <w:trHeight w:val="1099"/>
          <w:trPrChange w:id="18" w:author="Adora" w:date="2019-02-08T13:06:00Z">
            <w:trPr>
              <w:gridBefore w:val="7"/>
              <w:trHeight w:val="1099"/>
            </w:trPr>
          </w:trPrChange>
        </w:trPr>
        <w:tc>
          <w:tcPr>
            <w:tcW w:w="993" w:type="dxa"/>
            <w:vMerge/>
            <w:tcBorders>
              <w:top w:val="nil"/>
              <w:left w:val="single" w:sz="8" w:space="0" w:color="auto"/>
              <w:bottom w:val="single" w:sz="8" w:space="0" w:color="000000"/>
              <w:right w:val="single" w:sz="8" w:space="0" w:color="auto"/>
            </w:tcBorders>
            <w:vAlign w:val="center"/>
            <w:hideMark/>
            <w:tcPrChange w:id="19" w:author="Adora" w:date="2019-02-08T13:06:00Z">
              <w:tcPr>
                <w:tcW w:w="993" w:type="dxa"/>
                <w:vMerge/>
                <w:tcBorders>
                  <w:top w:val="nil"/>
                  <w:left w:val="single" w:sz="8" w:space="0" w:color="auto"/>
                  <w:bottom w:val="single" w:sz="8" w:space="0" w:color="000000"/>
                  <w:right w:val="single" w:sz="8" w:space="0" w:color="auto"/>
                </w:tcBorders>
                <w:vAlign w:val="center"/>
                <w:hideMark/>
              </w:tcPr>
            </w:tcPrChange>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Change w:id="20" w:author="Adora" w:date="2019-02-08T13:06:00Z">
              <w:tcPr>
                <w:tcW w:w="1276" w:type="dxa"/>
                <w:gridSpan w:val="2"/>
                <w:vMerge/>
                <w:tcBorders>
                  <w:top w:val="nil"/>
                  <w:left w:val="single" w:sz="8" w:space="0" w:color="auto"/>
                  <w:bottom w:val="single" w:sz="8" w:space="0" w:color="000000"/>
                  <w:right w:val="single" w:sz="8" w:space="0" w:color="auto"/>
                </w:tcBorders>
                <w:vAlign w:val="center"/>
                <w:hideMark/>
              </w:tcPr>
            </w:tcPrChange>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single" w:sz="8" w:space="0" w:color="auto"/>
              <w:left w:val="nil"/>
              <w:bottom w:val="single" w:sz="4" w:space="0" w:color="auto"/>
              <w:right w:val="single" w:sz="8" w:space="0" w:color="auto"/>
            </w:tcBorders>
            <w:shd w:val="clear" w:color="auto" w:fill="auto"/>
            <w:vAlign w:val="center"/>
            <w:hideMark/>
            <w:tcPrChange w:id="21" w:author="Adora" w:date="2019-02-08T13:06:00Z">
              <w:tcPr>
                <w:tcW w:w="851" w:type="dxa"/>
                <w:tcBorders>
                  <w:top w:val="nil"/>
                  <w:left w:val="nil"/>
                  <w:bottom w:val="single" w:sz="4" w:space="0" w:color="auto"/>
                  <w:right w:val="single" w:sz="8" w:space="0" w:color="auto"/>
                </w:tcBorders>
                <w:shd w:val="clear" w:color="auto" w:fill="auto"/>
                <w:vAlign w:val="center"/>
                <w:hideMark/>
              </w:tcPr>
            </w:tcPrChange>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08.18</w:t>
            </w:r>
          </w:p>
        </w:tc>
        <w:tc>
          <w:tcPr>
            <w:tcW w:w="2678" w:type="dxa"/>
            <w:tcBorders>
              <w:top w:val="single" w:sz="8" w:space="0" w:color="auto"/>
              <w:left w:val="nil"/>
              <w:bottom w:val="single" w:sz="4" w:space="0" w:color="auto"/>
              <w:right w:val="single" w:sz="8" w:space="0" w:color="auto"/>
            </w:tcBorders>
            <w:shd w:val="clear" w:color="auto" w:fill="auto"/>
            <w:vAlign w:val="center"/>
            <w:hideMark/>
            <w:tcPrChange w:id="22" w:author="Adora" w:date="2019-02-08T13:06:00Z">
              <w:tcPr>
                <w:tcW w:w="2678" w:type="dxa"/>
                <w:tcBorders>
                  <w:top w:val="nil"/>
                  <w:left w:val="nil"/>
                  <w:bottom w:val="single" w:sz="4" w:space="0" w:color="auto"/>
                  <w:right w:val="single" w:sz="8" w:space="0" w:color="auto"/>
                </w:tcBorders>
                <w:shd w:val="clear" w:color="auto" w:fill="auto"/>
                <w:vAlign w:val="center"/>
                <w:hideMark/>
              </w:tcPr>
            </w:tcPrChange>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Ανοιγόμενα-περιστρεφόμενα κουφώματα αλουμινίου στο χρώμα του ξύλου</w:t>
            </w:r>
          </w:p>
        </w:tc>
        <w:tc>
          <w:tcPr>
            <w:tcW w:w="992" w:type="dxa"/>
            <w:tcBorders>
              <w:top w:val="single" w:sz="8" w:space="0" w:color="auto"/>
              <w:left w:val="nil"/>
              <w:bottom w:val="single" w:sz="4" w:space="0" w:color="auto"/>
              <w:right w:val="single" w:sz="8" w:space="0" w:color="auto"/>
            </w:tcBorders>
            <w:shd w:val="clear" w:color="auto" w:fill="auto"/>
            <w:vAlign w:val="center"/>
            <w:hideMark/>
            <w:tcPrChange w:id="23" w:author="Adora" w:date="2019-02-08T13:06:00Z">
              <w:tcPr>
                <w:tcW w:w="992" w:type="dxa"/>
                <w:tcBorders>
                  <w:top w:val="nil"/>
                  <w:left w:val="nil"/>
                  <w:bottom w:val="single" w:sz="4" w:space="0" w:color="auto"/>
                  <w:right w:val="single" w:sz="8" w:space="0" w:color="auto"/>
                </w:tcBorders>
                <w:shd w:val="clear" w:color="auto" w:fill="auto"/>
                <w:vAlign w:val="center"/>
                <w:hideMark/>
              </w:tcPr>
            </w:tcPrChange>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single" w:sz="8" w:space="0" w:color="auto"/>
              <w:left w:val="nil"/>
              <w:bottom w:val="single" w:sz="4" w:space="0" w:color="auto"/>
              <w:right w:val="single" w:sz="8" w:space="0" w:color="auto"/>
            </w:tcBorders>
            <w:shd w:val="clear" w:color="auto" w:fill="auto"/>
            <w:vAlign w:val="center"/>
            <w:hideMark/>
            <w:tcPrChange w:id="24" w:author="Adora" w:date="2019-02-08T13:06:00Z">
              <w:tcPr>
                <w:tcW w:w="1731" w:type="dxa"/>
                <w:tcBorders>
                  <w:top w:val="nil"/>
                  <w:left w:val="nil"/>
                  <w:bottom w:val="single" w:sz="4" w:space="0" w:color="auto"/>
                  <w:right w:val="single" w:sz="8" w:space="0" w:color="auto"/>
                </w:tcBorders>
                <w:shd w:val="clear" w:color="auto" w:fill="auto"/>
                <w:vAlign w:val="center"/>
                <w:hideMark/>
              </w:tcPr>
            </w:tcPrChange>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480,00 €</w:t>
            </w:r>
          </w:p>
        </w:tc>
        <w:tc>
          <w:tcPr>
            <w:tcW w:w="1751" w:type="dxa"/>
            <w:tcBorders>
              <w:top w:val="single" w:sz="8" w:space="0" w:color="auto"/>
              <w:left w:val="nil"/>
              <w:bottom w:val="single" w:sz="4" w:space="0" w:color="auto"/>
              <w:right w:val="single" w:sz="8" w:space="0" w:color="auto"/>
            </w:tcBorders>
            <w:shd w:val="clear" w:color="auto" w:fill="auto"/>
            <w:vAlign w:val="center"/>
            <w:hideMark/>
            <w:tcPrChange w:id="25" w:author="Adora" w:date="2019-02-08T13:06:00Z">
              <w:tcPr>
                <w:tcW w:w="1751" w:type="dxa"/>
                <w:tcBorders>
                  <w:top w:val="nil"/>
                  <w:left w:val="nil"/>
                  <w:bottom w:val="single" w:sz="4" w:space="0" w:color="auto"/>
                  <w:right w:val="single" w:sz="8" w:space="0" w:color="auto"/>
                </w:tcBorders>
                <w:shd w:val="clear" w:color="auto" w:fill="auto"/>
                <w:vAlign w:val="center"/>
                <w:hideMark/>
              </w:tcPr>
            </w:tcPrChange>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540,00 €</w:t>
            </w:r>
          </w:p>
        </w:tc>
      </w:tr>
      <w:tr w:rsidR="00EE45A4" w:rsidRPr="00EE45A4" w:rsidTr="00EE45A4">
        <w:trPr>
          <w:trHeight w:val="109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08.19</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Ανοιγόμενα-περιστρεφόμενα κουφώματα αλουμινίου στο χρώμα του ξύλου με ρολό</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540,00 €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600,00 €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08.20</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Ανοιγόμενα-περιστρεφόμενα κουφώματα συνθετικά </w:t>
            </w:r>
            <w:proofErr w:type="spellStart"/>
            <w:r w:rsidRPr="00EE45A4">
              <w:rPr>
                <w:rFonts w:asciiTheme="minorHAnsi" w:hAnsiTheme="minorHAnsi" w:cs="Arial"/>
                <w:szCs w:val="20"/>
                <w:lang w:val="el-GR" w:eastAsia="el-GR"/>
              </w:rPr>
              <w:t>pvc</w:t>
            </w:r>
            <w:proofErr w:type="spellEnd"/>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250,00 €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280,00 €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08.21</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Ανοιγόμενα-περιστρεφόμενα κουφώματα συνθετικά </w:t>
            </w:r>
            <w:proofErr w:type="spellStart"/>
            <w:r w:rsidRPr="00EE45A4">
              <w:rPr>
                <w:rFonts w:asciiTheme="minorHAnsi" w:hAnsiTheme="minorHAnsi" w:cs="Arial"/>
                <w:szCs w:val="20"/>
                <w:lang w:val="el-GR" w:eastAsia="el-GR"/>
              </w:rPr>
              <w:t>pvc</w:t>
            </w:r>
            <w:proofErr w:type="spellEnd"/>
            <w:r w:rsidRPr="00EE45A4">
              <w:rPr>
                <w:rFonts w:asciiTheme="minorHAnsi" w:hAnsiTheme="minorHAnsi" w:cs="Arial"/>
                <w:szCs w:val="20"/>
                <w:lang w:val="el-GR" w:eastAsia="el-GR"/>
              </w:rPr>
              <w:t xml:space="preserve"> με ρολό</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300,00 €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340,00 €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08.22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Ανοιγόμενα-περιστρεφόμενα κουφώματα συνθετικά </w:t>
            </w:r>
            <w:proofErr w:type="spellStart"/>
            <w:r w:rsidRPr="00EE45A4">
              <w:rPr>
                <w:rFonts w:asciiTheme="minorHAnsi" w:hAnsiTheme="minorHAnsi" w:cs="Arial"/>
                <w:szCs w:val="20"/>
                <w:lang w:val="el-GR" w:eastAsia="el-GR"/>
              </w:rPr>
              <w:t>pvc</w:t>
            </w:r>
            <w:proofErr w:type="spellEnd"/>
            <w:r w:rsidRPr="00EE45A4">
              <w:rPr>
                <w:rFonts w:asciiTheme="minorHAnsi" w:hAnsiTheme="minorHAnsi" w:cs="Arial"/>
                <w:szCs w:val="20"/>
                <w:lang w:val="el-GR" w:eastAsia="el-GR"/>
              </w:rPr>
              <w:t xml:space="preserve"> έγχρωμα</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300,00 €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340,00 €</w:t>
            </w:r>
          </w:p>
        </w:tc>
      </w:tr>
      <w:tr w:rsidR="00EE45A4" w:rsidRPr="00EE45A4" w:rsidTr="00EE45A4">
        <w:trPr>
          <w:trHeight w:val="109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08.23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Ανοιγόμενα-περιστρεφόμενα κουφώματα συνθετικά </w:t>
            </w:r>
            <w:proofErr w:type="spellStart"/>
            <w:r w:rsidRPr="00EE45A4">
              <w:rPr>
                <w:rFonts w:asciiTheme="minorHAnsi" w:hAnsiTheme="minorHAnsi" w:cs="Arial"/>
                <w:szCs w:val="20"/>
                <w:lang w:val="el-GR" w:eastAsia="el-GR"/>
              </w:rPr>
              <w:t>pvc</w:t>
            </w:r>
            <w:proofErr w:type="spellEnd"/>
            <w:r w:rsidRPr="00EE45A4">
              <w:rPr>
                <w:rFonts w:asciiTheme="minorHAnsi" w:hAnsiTheme="minorHAnsi" w:cs="Arial"/>
                <w:szCs w:val="20"/>
                <w:lang w:val="el-GR" w:eastAsia="el-GR"/>
              </w:rPr>
              <w:t xml:space="preserve"> με ρολό έγχρωμα</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350,00 €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390,00 €</w:t>
            </w:r>
          </w:p>
        </w:tc>
      </w:tr>
      <w:tr w:rsidR="00EE45A4" w:rsidRPr="00EE45A4" w:rsidTr="00EE45A4">
        <w:trPr>
          <w:trHeight w:val="390"/>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08.24</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Σκούρα αλουμινίου </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170,00 €</w:t>
            </w:r>
          </w:p>
        </w:tc>
      </w:tr>
      <w:tr w:rsidR="00EE45A4" w:rsidRPr="00EE45A4" w:rsidTr="00EE45A4">
        <w:trPr>
          <w:trHeight w:val="64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08.25</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Σκούρα συνθετικά PVC</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110,00 €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125,00 €</w:t>
            </w:r>
          </w:p>
        </w:tc>
      </w:tr>
      <w:tr w:rsidR="00EE45A4" w:rsidRPr="00EE45A4" w:rsidTr="00EE45A4">
        <w:trPr>
          <w:trHeight w:val="64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08.26</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Εσωτερική πόρτα λευκή αλουμινίου</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200,00 €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225,00 €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08.27</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Εσωτερική πόρτα έγχρωμη αλουμινίου</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250,00 €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280,00 €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08.28</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Υαλοστάσια  αλουμινίου με θερμοδιακοπή</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300,00 €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340,00 €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08.29</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Μονόφυλλη πυράντοχη πόρτα Τ30 </w:t>
            </w:r>
            <w:proofErr w:type="spellStart"/>
            <w:r w:rsidRPr="00EE45A4">
              <w:rPr>
                <w:rFonts w:asciiTheme="minorHAnsi" w:hAnsiTheme="minorHAnsi" w:cs="Arial"/>
                <w:szCs w:val="20"/>
                <w:lang w:val="el-GR" w:eastAsia="el-GR"/>
              </w:rPr>
              <w:t>εως</w:t>
            </w:r>
            <w:proofErr w:type="spellEnd"/>
            <w:r w:rsidRPr="00EE45A4">
              <w:rPr>
                <w:rFonts w:asciiTheme="minorHAnsi" w:hAnsiTheme="minorHAnsi" w:cs="Arial"/>
                <w:szCs w:val="20"/>
                <w:lang w:val="el-GR" w:eastAsia="el-GR"/>
              </w:rPr>
              <w:t xml:space="preserve"> Τ90 πλήρως </w:t>
            </w:r>
            <w:proofErr w:type="spellStart"/>
            <w:r w:rsidRPr="00EE45A4">
              <w:rPr>
                <w:rFonts w:asciiTheme="minorHAnsi" w:hAnsiTheme="minorHAnsi" w:cs="Arial"/>
                <w:szCs w:val="20"/>
                <w:lang w:val="el-GR" w:eastAsia="el-GR"/>
              </w:rPr>
              <w:t>εξοπλισ</w:t>
            </w:r>
            <w:proofErr w:type="spellEnd"/>
            <w:r w:rsidRPr="00EE45A4">
              <w:rPr>
                <w:rFonts w:asciiTheme="minorHAnsi" w:hAnsiTheme="minorHAnsi" w:cs="Arial"/>
                <w:szCs w:val="20"/>
                <w:lang w:val="el-GR" w:eastAsia="el-GR"/>
              </w:rPr>
              <w:t>.</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τεμ</w:t>
            </w:r>
            <w:proofErr w:type="spellEnd"/>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700,00 €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790,00 €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08.30</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Δίφυλλη πυράντοχη </w:t>
            </w:r>
            <w:r w:rsidR="00501F86" w:rsidRPr="00EE45A4">
              <w:rPr>
                <w:rFonts w:asciiTheme="minorHAnsi" w:hAnsiTheme="minorHAnsi" w:cs="Arial"/>
                <w:szCs w:val="20"/>
                <w:lang w:val="el-GR" w:eastAsia="el-GR"/>
              </w:rPr>
              <w:t>πόρτα</w:t>
            </w:r>
            <w:r w:rsidRPr="00EE45A4">
              <w:rPr>
                <w:rFonts w:asciiTheme="minorHAnsi" w:hAnsiTheme="minorHAnsi" w:cs="Arial"/>
                <w:szCs w:val="20"/>
                <w:lang w:val="el-GR" w:eastAsia="el-GR"/>
              </w:rPr>
              <w:t xml:space="preserve"> Τ30 </w:t>
            </w:r>
            <w:r w:rsidR="00203123" w:rsidRPr="00EE45A4">
              <w:rPr>
                <w:rFonts w:asciiTheme="minorHAnsi" w:hAnsiTheme="minorHAnsi" w:cs="Arial"/>
                <w:szCs w:val="20"/>
                <w:lang w:val="el-GR" w:eastAsia="el-GR"/>
              </w:rPr>
              <w:t>έως</w:t>
            </w:r>
            <w:r w:rsidRPr="00EE45A4">
              <w:rPr>
                <w:rFonts w:asciiTheme="minorHAnsi" w:hAnsiTheme="minorHAnsi" w:cs="Arial"/>
                <w:szCs w:val="20"/>
                <w:lang w:val="el-GR" w:eastAsia="el-GR"/>
              </w:rPr>
              <w:t xml:space="preserve"> Τ90 πλήρως εξοπλισμένη</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τεμ</w:t>
            </w:r>
            <w:proofErr w:type="spellEnd"/>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1.200,00 €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1.350,00 €</w:t>
            </w:r>
          </w:p>
        </w:tc>
      </w:tr>
      <w:tr w:rsidR="00EE45A4" w:rsidRPr="00EE45A4" w:rsidTr="00EE45A4">
        <w:trPr>
          <w:trHeight w:val="46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08.31</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tcBorders>
              <w:top w:val="nil"/>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276"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EE45A4" w:rsidRPr="00EE45A4" w:rsidTr="00203123">
        <w:trPr>
          <w:trHeight w:val="606"/>
        </w:trPr>
        <w:tc>
          <w:tcPr>
            <w:tcW w:w="99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ΟΜΑΔΑ Ε</w:t>
            </w:r>
          </w:p>
        </w:tc>
        <w:tc>
          <w:tcPr>
            <w:tcW w:w="1276"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ΝΤΟΥΛΑΠΕΣ</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09.01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501F86">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Ντουλάπες κοινές (</w:t>
            </w:r>
            <w:proofErr w:type="spellStart"/>
            <w:r w:rsidRPr="00EE45A4">
              <w:rPr>
                <w:rFonts w:asciiTheme="minorHAnsi" w:hAnsiTheme="minorHAnsi" w:cs="Arial"/>
                <w:szCs w:val="20"/>
                <w:lang w:val="el-GR" w:eastAsia="el-GR"/>
              </w:rPr>
              <w:t>υπνοδωματ</w:t>
            </w:r>
            <w:proofErr w:type="spellEnd"/>
            <w:r w:rsidRPr="00EE45A4">
              <w:rPr>
                <w:rFonts w:asciiTheme="minorHAnsi" w:hAnsiTheme="minorHAnsi" w:cs="Arial"/>
                <w:szCs w:val="20"/>
                <w:lang w:val="el-GR" w:eastAsia="el-GR"/>
              </w:rPr>
              <w:t>)</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r w:rsidRPr="00EE45A4">
              <w:rPr>
                <w:rFonts w:asciiTheme="minorHAnsi" w:hAnsiTheme="minorHAnsi" w:cs="Arial"/>
                <w:szCs w:val="20"/>
                <w:lang w:val="el-GR" w:eastAsia="el-GR"/>
              </w:rPr>
              <w:t>/όψης</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160,00 €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180,00 €</w:t>
            </w:r>
          </w:p>
        </w:tc>
      </w:tr>
      <w:tr w:rsidR="00EE45A4" w:rsidRPr="00EE45A4" w:rsidTr="00203123">
        <w:trPr>
          <w:trHeight w:val="416"/>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09.02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Ντουλάπες (ανιγκρέ)</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r w:rsidRPr="00EE45A4">
              <w:rPr>
                <w:rFonts w:asciiTheme="minorHAnsi" w:hAnsiTheme="minorHAnsi" w:cs="Arial"/>
                <w:szCs w:val="20"/>
                <w:lang w:val="el-GR" w:eastAsia="el-GR"/>
              </w:rPr>
              <w:t>/όψης</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230,00 €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260,00 €</w:t>
            </w:r>
          </w:p>
        </w:tc>
      </w:tr>
      <w:tr w:rsidR="00EE45A4" w:rsidRPr="00EE45A4" w:rsidTr="00203123">
        <w:trPr>
          <w:trHeight w:val="39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09.03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Ντουλάπια κουζίνας κοινά</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220,00 €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250,00 €</w:t>
            </w:r>
          </w:p>
        </w:tc>
      </w:tr>
      <w:tr w:rsidR="00EE45A4" w:rsidRPr="00EE45A4" w:rsidTr="00203123">
        <w:trPr>
          <w:trHeight w:val="401"/>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09.04</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Ντουλάπια κουζίνας από συμπαγή ξυλεία</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300,00 €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340,00 €</w:t>
            </w:r>
          </w:p>
        </w:tc>
      </w:tr>
      <w:tr w:rsidR="00EE45A4" w:rsidRPr="00EE45A4" w:rsidTr="00203123">
        <w:trPr>
          <w:trHeight w:val="323"/>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09.05</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203123">
        <w:trPr>
          <w:trHeight w:val="199"/>
        </w:trPr>
        <w:tc>
          <w:tcPr>
            <w:tcW w:w="993"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EE45A4" w:rsidRPr="00EE45A4" w:rsidTr="00203123">
        <w:trPr>
          <w:trHeight w:val="600"/>
        </w:trPr>
        <w:tc>
          <w:tcPr>
            <w:tcW w:w="993"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lastRenderedPageBreak/>
              <w:t>ΟΜΑΔΑ Ε</w:t>
            </w:r>
          </w:p>
        </w:tc>
        <w:tc>
          <w:tcPr>
            <w:tcW w:w="1276"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ΜΟΝΩΣΕΙΣ ΣΤΕΓΑΝΩΣΕΙΣ</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10.01</w:t>
            </w:r>
          </w:p>
        </w:tc>
        <w:tc>
          <w:tcPr>
            <w:tcW w:w="2678"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Θερμομόνωση-υγρομόνωση δώματος</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35,00 €</w:t>
            </w:r>
          </w:p>
        </w:tc>
        <w:tc>
          <w:tcPr>
            <w:tcW w:w="17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40,00 €</w:t>
            </w:r>
          </w:p>
        </w:tc>
      </w:tr>
      <w:tr w:rsidR="00EE45A4" w:rsidRPr="00EE45A4" w:rsidTr="00203123">
        <w:trPr>
          <w:trHeight w:val="702"/>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single" w:sz="8" w:space="0" w:color="auto"/>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10.02</w:t>
            </w:r>
          </w:p>
        </w:tc>
        <w:tc>
          <w:tcPr>
            <w:tcW w:w="2678"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Θερμομόνωση κατακόρυφων επιφανειών</w:t>
            </w:r>
          </w:p>
        </w:tc>
        <w:tc>
          <w:tcPr>
            <w:tcW w:w="992"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10,00 €</w:t>
            </w:r>
          </w:p>
        </w:tc>
        <w:tc>
          <w:tcPr>
            <w:tcW w:w="175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11,50 €</w:t>
            </w:r>
          </w:p>
        </w:tc>
      </w:tr>
      <w:tr w:rsidR="00EE45A4" w:rsidRPr="00EE45A4" w:rsidTr="00EE45A4">
        <w:trPr>
          <w:trHeight w:val="64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Υγρομόνωση </w:t>
            </w:r>
            <w:r w:rsidR="00203123" w:rsidRPr="00EE45A4">
              <w:rPr>
                <w:rFonts w:asciiTheme="minorHAnsi" w:hAnsiTheme="minorHAnsi" w:cs="Arial"/>
                <w:szCs w:val="20"/>
                <w:lang w:val="el-GR" w:eastAsia="el-GR"/>
              </w:rPr>
              <w:t>τοιχίων</w:t>
            </w:r>
            <w:r w:rsidRPr="00EE45A4">
              <w:rPr>
                <w:rFonts w:asciiTheme="minorHAnsi" w:hAnsiTheme="minorHAnsi" w:cs="Arial"/>
                <w:szCs w:val="20"/>
                <w:lang w:val="el-GR" w:eastAsia="el-GR"/>
              </w:rPr>
              <w:t xml:space="preserve"> υπογείου</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11,50 €</w:t>
            </w:r>
          </w:p>
        </w:tc>
      </w:tr>
      <w:tr w:rsidR="00EE45A4" w:rsidRPr="00EE45A4" w:rsidTr="00EE45A4">
        <w:trPr>
          <w:trHeight w:val="64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10.04</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Υγρομόνωση δαπέδων </w:t>
            </w:r>
            <w:proofErr w:type="spellStart"/>
            <w:r w:rsidRPr="00EE45A4">
              <w:rPr>
                <w:rFonts w:asciiTheme="minorHAnsi" w:hAnsiTheme="minorHAnsi" w:cs="Arial"/>
                <w:szCs w:val="20"/>
                <w:lang w:val="el-GR" w:eastAsia="el-GR"/>
              </w:rPr>
              <w:t>επι</w:t>
            </w:r>
            <w:proofErr w:type="spellEnd"/>
            <w:r w:rsidRPr="00EE45A4">
              <w:rPr>
                <w:rFonts w:asciiTheme="minorHAnsi" w:hAnsiTheme="minorHAnsi" w:cs="Arial"/>
                <w:szCs w:val="20"/>
                <w:lang w:val="el-GR" w:eastAsia="el-GR"/>
              </w:rPr>
              <w:t xml:space="preserve"> εδάφους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8,00 €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9,00 €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10.05</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Εξωτερική θερμοπρόσοψη (κέλυφος) - πάχους μέχρι 7 εκ</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45,00 €</w:t>
            </w:r>
          </w:p>
        </w:tc>
      </w:tr>
      <w:tr w:rsidR="00EE45A4" w:rsidRPr="00EE45A4" w:rsidTr="00EE45A4">
        <w:trPr>
          <w:trHeight w:val="630"/>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10.06</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tcBorders>
              <w:top w:val="nil"/>
              <w:left w:val="single" w:sz="8" w:space="0" w:color="auto"/>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276"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851"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2678"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ind w:firstLineChars="100" w:firstLine="201"/>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992"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731"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r>
      <w:tr w:rsidR="00EE45A4" w:rsidRPr="00EE45A4" w:rsidTr="00EE45A4">
        <w:trPr>
          <w:trHeight w:val="702"/>
        </w:trPr>
        <w:tc>
          <w:tcPr>
            <w:tcW w:w="99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ΟΜΑΔΑ ΣΤ</w:t>
            </w:r>
          </w:p>
        </w:tc>
        <w:tc>
          <w:tcPr>
            <w:tcW w:w="1276"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ΜΑΡΜΑΡΙΚΑ</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11.01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Κατώφλια,</w:t>
            </w:r>
            <w:r w:rsidR="00203123" w:rsidRPr="00203123">
              <w:rPr>
                <w:rFonts w:asciiTheme="minorHAnsi" w:hAnsiTheme="minorHAnsi" w:cs="Arial"/>
                <w:szCs w:val="20"/>
                <w:lang w:val="el-GR" w:eastAsia="el-GR"/>
              </w:rPr>
              <w:t xml:space="preserve"> </w:t>
            </w:r>
            <w:r w:rsidRPr="00EE45A4">
              <w:rPr>
                <w:rFonts w:asciiTheme="minorHAnsi" w:hAnsiTheme="minorHAnsi" w:cs="Arial"/>
                <w:szCs w:val="20"/>
                <w:lang w:val="el-GR" w:eastAsia="el-GR"/>
              </w:rPr>
              <w:t xml:space="preserve">επίστρωση στηθαίων ποδιές </w:t>
            </w:r>
            <w:proofErr w:type="spellStart"/>
            <w:r w:rsidRPr="00EE45A4">
              <w:rPr>
                <w:rFonts w:asciiTheme="minorHAnsi" w:hAnsiTheme="minorHAnsi" w:cs="Arial"/>
                <w:szCs w:val="20"/>
                <w:lang w:val="el-GR" w:eastAsia="el-GR"/>
              </w:rPr>
              <w:t>παραθ</w:t>
            </w:r>
            <w:proofErr w:type="spellEnd"/>
            <w:r w:rsidRPr="00EE45A4">
              <w:rPr>
                <w:rFonts w:asciiTheme="minorHAnsi" w:hAnsiTheme="minorHAnsi" w:cs="Arial"/>
                <w:szCs w:val="20"/>
                <w:lang w:val="el-GR" w:eastAsia="el-GR"/>
              </w:rPr>
              <w:t xml:space="preserve">. μπαλκονιών </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45,00 €</w:t>
            </w:r>
          </w:p>
        </w:tc>
      </w:tr>
      <w:tr w:rsidR="00EE45A4" w:rsidRPr="00EE45A4" w:rsidTr="00EE45A4">
        <w:trPr>
          <w:trHeight w:val="600"/>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11.02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Μαρμαροεπένδυση βαθμίδος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65,00 €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74,00 €</w:t>
            </w:r>
          </w:p>
        </w:tc>
      </w:tr>
      <w:tr w:rsidR="00EE45A4" w:rsidRPr="00EE45A4" w:rsidTr="00203123">
        <w:trPr>
          <w:trHeight w:val="403"/>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11.03</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ΚΛΙΜΑΚΕΣ</w:t>
            </w: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12.01</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Βαθμίδες και πλατύσκαλα εκ ξυλείας δρυός</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120,00 €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135,00 €</w:t>
            </w:r>
          </w:p>
        </w:tc>
      </w:tr>
      <w:tr w:rsidR="00EE45A4" w:rsidRPr="00EE45A4" w:rsidTr="00203123">
        <w:trPr>
          <w:trHeight w:val="834"/>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12.02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Ξύλινη επένδυση βαθμίδας πλήρης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57,00 €</w:t>
            </w:r>
          </w:p>
        </w:tc>
      </w:tr>
      <w:tr w:rsidR="00EE45A4" w:rsidRPr="00EE45A4" w:rsidTr="00203123">
        <w:trPr>
          <w:trHeight w:val="407"/>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12.03</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EE45A4" w:rsidRPr="00EE45A4" w:rsidTr="00203123">
        <w:trPr>
          <w:trHeight w:val="471"/>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ΨΕΥΔΟΡΟΦΕΣ</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14.01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Από γυψοσανίδες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28,00 €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14.02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Από πλάκες ορυκτών ινών σε μεταλλικό σκελετό</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27,00 €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30,00 €</w:t>
            </w:r>
          </w:p>
        </w:tc>
      </w:tr>
      <w:tr w:rsidR="00EE45A4" w:rsidRPr="00EE45A4" w:rsidTr="00203123">
        <w:trPr>
          <w:trHeight w:val="67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14.03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Επένδυση οροφής με λεπτοσανίδες πλήρης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39,00 €</w:t>
            </w:r>
          </w:p>
        </w:tc>
      </w:tr>
      <w:tr w:rsidR="00EE45A4" w:rsidRPr="00EE45A4" w:rsidTr="00203123">
        <w:trPr>
          <w:trHeight w:val="283"/>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14.04</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EE45A4" w:rsidRPr="00EE45A4" w:rsidTr="00EE45A4">
        <w:trPr>
          <w:trHeight w:val="88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ΕΠΙΚΑΛΥΨΕΙΣ</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Κεραμοσκεπή με φουρούσια εδραζόμενη σε </w:t>
            </w:r>
            <w:proofErr w:type="spellStart"/>
            <w:r w:rsidRPr="00EE45A4">
              <w:rPr>
                <w:rFonts w:asciiTheme="minorHAnsi" w:hAnsiTheme="minorHAnsi" w:cs="Arial"/>
                <w:szCs w:val="20"/>
                <w:lang w:val="el-GR" w:eastAsia="el-GR"/>
              </w:rPr>
              <w:t>πλακα</w:t>
            </w:r>
            <w:proofErr w:type="spellEnd"/>
            <w:r w:rsidRPr="00EE45A4">
              <w:rPr>
                <w:rFonts w:asciiTheme="minorHAnsi" w:hAnsiTheme="minorHAnsi" w:cs="Arial"/>
                <w:szCs w:val="20"/>
                <w:lang w:val="el-GR" w:eastAsia="el-GR"/>
              </w:rPr>
              <w:t xml:space="preserve"> </w:t>
            </w:r>
            <w:proofErr w:type="spellStart"/>
            <w:r w:rsidRPr="00EE45A4">
              <w:rPr>
                <w:rFonts w:asciiTheme="minorHAnsi" w:hAnsiTheme="minorHAnsi" w:cs="Arial"/>
                <w:szCs w:val="20"/>
                <w:lang w:val="el-GR" w:eastAsia="el-GR"/>
              </w:rPr>
              <w:t>σκυροδεμ</w:t>
            </w:r>
            <w:proofErr w:type="spellEnd"/>
            <w:r w:rsidRPr="00EE45A4">
              <w:rPr>
                <w:rFonts w:asciiTheme="minorHAnsi" w:hAnsiTheme="minorHAnsi" w:cs="Arial"/>
                <w:szCs w:val="20"/>
                <w:lang w:val="el-GR" w:eastAsia="el-GR"/>
              </w:rPr>
              <w:t>.</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60,00 €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68,00 €</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Ξύλινη στέγη αυτοφερόμενη με κεραμίδια</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80,00 €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90,00 €</w:t>
            </w:r>
          </w:p>
        </w:tc>
      </w:tr>
      <w:tr w:rsidR="00EE45A4" w:rsidRPr="00EE45A4" w:rsidTr="00EE45A4">
        <w:trPr>
          <w:trHeight w:val="64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Επικεράμωση πλάκας σκυροδέματος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34,00 €</w:t>
            </w:r>
          </w:p>
        </w:tc>
      </w:tr>
      <w:tr w:rsidR="00EE45A4" w:rsidRPr="00EE45A4" w:rsidTr="00203123">
        <w:trPr>
          <w:trHeight w:val="395"/>
        </w:trPr>
        <w:tc>
          <w:tcPr>
            <w:tcW w:w="993"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15.04</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203123">
        <w:trPr>
          <w:trHeight w:val="199"/>
        </w:trPr>
        <w:tc>
          <w:tcPr>
            <w:tcW w:w="993"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lastRenderedPageBreak/>
              <w:t>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EE45A4" w:rsidRPr="00EE45A4" w:rsidTr="00203123">
        <w:trPr>
          <w:trHeight w:val="425"/>
        </w:trPr>
        <w:tc>
          <w:tcPr>
            <w:tcW w:w="99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ΟΜΑΔΑ ΣΤ</w:t>
            </w:r>
          </w:p>
        </w:tc>
        <w:tc>
          <w:tcPr>
            <w:tcW w:w="1276"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ΣΤΗΘΑΙΑ</w:t>
            </w:r>
          </w:p>
        </w:tc>
        <w:tc>
          <w:tcPr>
            <w:tcW w:w="85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16.01</w:t>
            </w:r>
          </w:p>
        </w:tc>
        <w:tc>
          <w:tcPr>
            <w:tcW w:w="2678"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Από οπλισμένο σκυρόδεμα</w:t>
            </w:r>
          </w:p>
        </w:tc>
        <w:tc>
          <w:tcPr>
            <w:tcW w:w="992"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40,00 €</w:t>
            </w:r>
          </w:p>
        </w:tc>
        <w:tc>
          <w:tcPr>
            <w:tcW w:w="175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45,00 €</w:t>
            </w:r>
          </w:p>
        </w:tc>
      </w:tr>
      <w:tr w:rsidR="00EE45A4" w:rsidRPr="00EE45A4" w:rsidTr="00203123">
        <w:trPr>
          <w:trHeight w:val="403"/>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16.02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Από δρομική πλινθοδομή</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34,00 €</w:t>
            </w:r>
          </w:p>
        </w:tc>
      </w:tr>
      <w:tr w:rsidR="00EE45A4" w:rsidRPr="00EE45A4" w:rsidTr="00EE45A4">
        <w:trPr>
          <w:trHeight w:val="642"/>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16.03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Από κιγκλίδωμα σιδερένιο, χρωματισμένο</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60,00 €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70,00 €</w:t>
            </w:r>
          </w:p>
        </w:tc>
      </w:tr>
      <w:tr w:rsidR="00EE45A4" w:rsidRPr="00EE45A4" w:rsidTr="00203123">
        <w:trPr>
          <w:trHeight w:val="461"/>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16.04</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Από κιγκλίδωμα αλουμινίου</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70,00 €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80,00 €</w:t>
            </w:r>
          </w:p>
        </w:tc>
      </w:tr>
      <w:tr w:rsidR="00EE45A4" w:rsidRPr="00EE45A4" w:rsidTr="00203123">
        <w:trPr>
          <w:trHeight w:val="397"/>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16.05</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Από κιγκλίδωμα ξύλινο</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80,00 €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90,00 €</w:t>
            </w:r>
          </w:p>
        </w:tc>
      </w:tr>
      <w:tr w:rsidR="00EE45A4" w:rsidRPr="00EE45A4" w:rsidTr="00EE45A4">
        <w:trPr>
          <w:trHeight w:val="702"/>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16.06</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Από κιγκλίδωμα </w:t>
            </w:r>
            <w:proofErr w:type="spellStart"/>
            <w:r w:rsidRPr="00EE45A4">
              <w:rPr>
                <w:rFonts w:asciiTheme="minorHAnsi" w:hAnsiTheme="minorHAnsi" w:cs="Arial"/>
                <w:szCs w:val="20"/>
                <w:lang w:val="el-GR" w:eastAsia="el-GR"/>
              </w:rPr>
              <w:t>ινοξ</w:t>
            </w:r>
            <w:proofErr w:type="spellEnd"/>
            <w:r w:rsidRPr="00EE45A4">
              <w:rPr>
                <w:rFonts w:asciiTheme="minorHAnsi" w:hAnsiTheme="minorHAnsi" w:cs="Arial"/>
                <w:szCs w:val="20"/>
                <w:lang w:val="el-GR" w:eastAsia="el-GR"/>
              </w:rPr>
              <w:t xml:space="preserve"> με τζάμι </w:t>
            </w:r>
            <w:proofErr w:type="spellStart"/>
            <w:r w:rsidRPr="00EE45A4">
              <w:rPr>
                <w:rFonts w:asciiTheme="minorHAnsi" w:hAnsiTheme="minorHAnsi" w:cs="Arial"/>
                <w:szCs w:val="20"/>
                <w:lang w:val="el-GR" w:eastAsia="el-GR"/>
              </w:rPr>
              <w:t>σεκιουριτ</w:t>
            </w:r>
            <w:proofErr w:type="spellEnd"/>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220,00 €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250,00 €</w:t>
            </w:r>
          </w:p>
        </w:tc>
      </w:tr>
      <w:tr w:rsidR="00EE45A4" w:rsidRPr="00EE45A4" w:rsidTr="00203123">
        <w:trPr>
          <w:trHeight w:val="405"/>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16.07</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Από κιγκλίδωμα </w:t>
            </w:r>
            <w:proofErr w:type="spellStart"/>
            <w:r w:rsidRPr="00EE45A4">
              <w:rPr>
                <w:rFonts w:asciiTheme="minorHAnsi" w:hAnsiTheme="minorHAnsi" w:cs="Arial"/>
                <w:szCs w:val="20"/>
                <w:lang w:val="el-GR" w:eastAsia="el-GR"/>
              </w:rPr>
              <w:t>ινοξ</w:t>
            </w:r>
            <w:proofErr w:type="spellEnd"/>
            <w:r w:rsidRPr="00EE45A4">
              <w:rPr>
                <w:rFonts w:asciiTheme="minorHAnsi" w:hAnsiTheme="minorHAnsi" w:cs="Arial"/>
                <w:szCs w:val="20"/>
                <w:lang w:val="el-GR" w:eastAsia="el-GR"/>
              </w:rPr>
              <w:t xml:space="preserve"> </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180,00 €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200,00 €</w:t>
            </w:r>
          </w:p>
        </w:tc>
      </w:tr>
      <w:tr w:rsidR="00EE45A4" w:rsidRPr="00EE45A4" w:rsidTr="00EE45A4">
        <w:trPr>
          <w:trHeight w:val="390"/>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16.08</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C13161">
        <w:trPr>
          <w:trHeight w:val="199"/>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C13161" w:rsidRPr="00EE45A4" w:rsidTr="00C13161">
        <w:trPr>
          <w:trHeight w:val="325"/>
        </w:trPr>
        <w:tc>
          <w:tcPr>
            <w:tcW w:w="993" w:type="dxa"/>
            <w:vMerge w:val="restart"/>
            <w:tcBorders>
              <w:top w:val="single" w:sz="8" w:space="0" w:color="000000"/>
              <w:left w:val="single" w:sz="8" w:space="0" w:color="auto"/>
              <w:bottom w:val="single" w:sz="8" w:space="0" w:color="auto"/>
              <w:right w:val="single" w:sz="8" w:space="0" w:color="auto"/>
            </w:tcBorders>
            <w:shd w:val="clear" w:color="auto" w:fill="auto"/>
            <w:textDirection w:val="btLr"/>
            <w:vAlign w:val="center"/>
            <w:hideMark/>
          </w:tcPr>
          <w:p w:rsidR="00C13161" w:rsidRPr="00EE45A4" w:rsidRDefault="00C13161"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ΟΜΑΔΑ ΣΤ</w:t>
            </w:r>
          </w:p>
        </w:tc>
        <w:tc>
          <w:tcPr>
            <w:tcW w:w="1276"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C13161" w:rsidRPr="00EE45A4" w:rsidRDefault="00C13161"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ΧΡΩΜΑΤΙΣΜΟΙ</w:t>
            </w:r>
          </w:p>
        </w:tc>
        <w:tc>
          <w:tcPr>
            <w:tcW w:w="8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17.01</w:t>
            </w:r>
          </w:p>
        </w:tc>
        <w:tc>
          <w:tcPr>
            <w:tcW w:w="2678"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Υδροχρωματισμοί απλοί</w:t>
            </w:r>
          </w:p>
        </w:tc>
        <w:tc>
          <w:tcPr>
            <w:tcW w:w="992"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5,00 €</w:t>
            </w:r>
          </w:p>
        </w:tc>
        <w:tc>
          <w:tcPr>
            <w:tcW w:w="17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5,70 €</w:t>
            </w:r>
          </w:p>
        </w:tc>
      </w:tr>
      <w:tr w:rsidR="00C13161" w:rsidRPr="00EE45A4" w:rsidTr="00C13161">
        <w:trPr>
          <w:trHeight w:val="702"/>
        </w:trPr>
        <w:tc>
          <w:tcPr>
            <w:tcW w:w="993" w:type="dxa"/>
            <w:vMerge/>
            <w:tcBorders>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C13161" w:rsidRPr="00EE45A4" w:rsidRDefault="00C13161"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17.02</w:t>
            </w:r>
          </w:p>
        </w:tc>
        <w:tc>
          <w:tcPr>
            <w:tcW w:w="2678"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Υδροχρωματισμοί με  τσίγκο και κόλλα</w:t>
            </w:r>
          </w:p>
        </w:tc>
        <w:tc>
          <w:tcPr>
            <w:tcW w:w="992"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5,50 €</w:t>
            </w:r>
          </w:p>
        </w:tc>
        <w:tc>
          <w:tcPr>
            <w:tcW w:w="17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6,20 €</w:t>
            </w:r>
          </w:p>
        </w:tc>
      </w:tr>
      <w:tr w:rsidR="00C13161" w:rsidRPr="00EE45A4" w:rsidTr="00C13161">
        <w:trPr>
          <w:trHeight w:val="359"/>
        </w:trPr>
        <w:tc>
          <w:tcPr>
            <w:tcW w:w="993" w:type="dxa"/>
            <w:vMerge/>
            <w:tcBorders>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C13161" w:rsidRPr="00EE45A4" w:rsidRDefault="00C13161"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17.03</w:t>
            </w:r>
          </w:p>
        </w:tc>
        <w:tc>
          <w:tcPr>
            <w:tcW w:w="2678"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Πλαστικά επί τοίχου</w:t>
            </w:r>
          </w:p>
        </w:tc>
        <w:tc>
          <w:tcPr>
            <w:tcW w:w="992"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8,00 €</w:t>
            </w:r>
          </w:p>
        </w:tc>
        <w:tc>
          <w:tcPr>
            <w:tcW w:w="17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9,00 €</w:t>
            </w:r>
          </w:p>
        </w:tc>
      </w:tr>
      <w:tr w:rsidR="00C13161" w:rsidRPr="00EE45A4" w:rsidTr="00C13161">
        <w:trPr>
          <w:trHeight w:val="392"/>
        </w:trPr>
        <w:tc>
          <w:tcPr>
            <w:tcW w:w="993" w:type="dxa"/>
            <w:vMerge/>
            <w:tcBorders>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C13161" w:rsidRPr="00EE45A4" w:rsidRDefault="00C13161"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17.04</w:t>
            </w:r>
          </w:p>
        </w:tc>
        <w:tc>
          <w:tcPr>
            <w:tcW w:w="2678"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Πλαστικά σπατουλαριστά</w:t>
            </w:r>
          </w:p>
        </w:tc>
        <w:tc>
          <w:tcPr>
            <w:tcW w:w="992"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12,00 €</w:t>
            </w:r>
          </w:p>
        </w:tc>
        <w:tc>
          <w:tcPr>
            <w:tcW w:w="17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14,00 €</w:t>
            </w:r>
          </w:p>
        </w:tc>
      </w:tr>
      <w:tr w:rsidR="00C13161" w:rsidRPr="00EE45A4" w:rsidTr="00C13161">
        <w:trPr>
          <w:trHeight w:val="271"/>
        </w:trPr>
        <w:tc>
          <w:tcPr>
            <w:tcW w:w="993" w:type="dxa"/>
            <w:vMerge/>
            <w:tcBorders>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C13161" w:rsidRPr="00EE45A4" w:rsidRDefault="00C13161"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17.05</w:t>
            </w:r>
          </w:p>
        </w:tc>
        <w:tc>
          <w:tcPr>
            <w:tcW w:w="2678"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Τσιμεντοχρώματα</w:t>
            </w:r>
          </w:p>
        </w:tc>
        <w:tc>
          <w:tcPr>
            <w:tcW w:w="992"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10,00 €</w:t>
            </w:r>
          </w:p>
        </w:tc>
        <w:tc>
          <w:tcPr>
            <w:tcW w:w="17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11,50 €</w:t>
            </w:r>
          </w:p>
        </w:tc>
      </w:tr>
      <w:tr w:rsidR="00C13161" w:rsidRPr="00EE45A4" w:rsidTr="00C13161">
        <w:trPr>
          <w:trHeight w:val="403"/>
        </w:trPr>
        <w:tc>
          <w:tcPr>
            <w:tcW w:w="993" w:type="dxa"/>
            <w:vMerge/>
            <w:tcBorders>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C13161" w:rsidRPr="00EE45A4" w:rsidRDefault="00C13161"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17.06</w:t>
            </w:r>
          </w:p>
        </w:tc>
        <w:tc>
          <w:tcPr>
            <w:tcW w:w="2678"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Ακριλικά με ρελιέφ</w:t>
            </w:r>
          </w:p>
        </w:tc>
        <w:tc>
          <w:tcPr>
            <w:tcW w:w="992"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9,00 €</w:t>
            </w:r>
          </w:p>
        </w:tc>
        <w:tc>
          <w:tcPr>
            <w:tcW w:w="17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10,00 €</w:t>
            </w:r>
          </w:p>
        </w:tc>
      </w:tr>
      <w:tr w:rsidR="00C13161" w:rsidRPr="00EE45A4" w:rsidTr="00C13161">
        <w:trPr>
          <w:trHeight w:val="408"/>
        </w:trPr>
        <w:tc>
          <w:tcPr>
            <w:tcW w:w="993" w:type="dxa"/>
            <w:vMerge/>
            <w:tcBorders>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C13161" w:rsidRPr="00EE45A4" w:rsidRDefault="00C13161"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17.07</w:t>
            </w:r>
          </w:p>
        </w:tc>
        <w:tc>
          <w:tcPr>
            <w:tcW w:w="2678"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Ριπολίνες κοινές</w:t>
            </w:r>
          </w:p>
        </w:tc>
        <w:tc>
          <w:tcPr>
            <w:tcW w:w="992"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9,00 €</w:t>
            </w:r>
          </w:p>
        </w:tc>
        <w:tc>
          <w:tcPr>
            <w:tcW w:w="17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10,00 €</w:t>
            </w:r>
          </w:p>
        </w:tc>
      </w:tr>
      <w:tr w:rsidR="00C13161" w:rsidRPr="00EE45A4" w:rsidTr="00C13161">
        <w:trPr>
          <w:trHeight w:val="414"/>
        </w:trPr>
        <w:tc>
          <w:tcPr>
            <w:tcW w:w="993" w:type="dxa"/>
            <w:vMerge/>
            <w:tcBorders>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C13161" w:rsidRPr="00EE45A4" w:rsidRDefault="00C13161"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17.08</w:t>
            </w:r>
          </w:p>
        </w:tc>
        <w:tc>
          <w:tcPr>
            <w:tcW w:w="2678"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Ριπολίνες σατινέ</w:t>
            </w:r>
          </w:p>
        </w:tc>
        <w:tc>
          <w:tcPr>
            <w:tcW w:w="992"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9,50 €</w:t>
            </w:r>
          </w:p>
        </w:tc>
        <w:tc>
          <w:tcPr>
            <w:tcW w:w="1751"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10,60 €</w:t>
            </w:r>
          </w:p>
        </w:tc>
      </w:tr>
      <w:tr w:rsidR="00C13161" w:rsidRPr="00EE45A4" w:rsidTr="00C13161">
        <w:trPr>
          <w:trHeight w:val="407"/>
        </w:trPr>
        <w:tc>
          <w:tcPr>
            <w:tcW w:w="993" w:type="dxa"/>
            <w:vMerge/>
            <w:tcBorders>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C13161" w:rsidRPr="00EE45A4" w:rsidRDefault="00C13161"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ΧΡΩΜΑΤΙΣΜΟΙ</w:t>
            </w:r>
          </w:p>
        </w:tc>
        <w:tc>
          <w:tcPr>
            <w:tcW w:w="8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17.09</w:t>
            </w:r>
          </w:p>
        </w:tc>
        <w:tc>
          <w:tcPr>
            <w:tcW w:w="2678"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Ντουκοχρώματα</w:t>
            </w:r>
          </w:p>
        </w:tc>
        <w:tc>
          <w:tcPr>
            <w:tcW w:w="992"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12,00 €</w:t>
            </w:r>
          </w:p>
        </w:tc>
        <w:tc>
          <w:tcPr>
            <w:tcW w:w="17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13,50 €</w:t>
            </w:r>
          </w:p>
        </w:tc>
      </w:tr>
      <w:tr w:rsidR="00C13161" w:rsidRPr="00EE45A4" w:rsidTr="00C13161">
        <w:trPr>
          <w:trHeight w:val="243"/>
        </w:trPr>
        <w:tc>
          <w:tcPr>
            <w:tcW w:w="993" w:type="dxa"/>
            <w:vMerge/>
            <w:tcBorders>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C13161" w:rsidRPr="00EE45A4" w:rsidRDefault="00C13161"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17.10</w:t>
            </w:r>
          </w:p>
        </w:tc>
        <w:tc>
          <w:tcPr>
            <w:tcW w:w="2678"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Λούστρα</w:t>
            </w:r>
          </w:p>
        </w:tc>
        <w:tc>
          <w:tcPr>
            <w:tcW w:w="992"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10,00 €</w:t>
            </w:r>
          </w:p>
        </w:tc>
        <w:tc>
          <w:tcPr>
            <w:tcW w:w="17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11,20 €</w:t>
            </w:r>
          </w:p>
        </w:tc>
      </w:tr>
      <w:tr w:rsidR="00C13161" w:rsidRPr="00EE45A4" w:rsidTr="00C13161">
        <w:trPr>
          <w:trHeight w:val="558"/>
        </w:trPr>
        <w:tc>
          <w:tcPr>
            <w:tcW w:w="993" w:type="dxa"/>
            <w:vMerge/>
            <w:tcBorders>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C13161" w:rsidRPr="00EE45A4" w:rsidRDefault="00C13161"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17.11</w:t>
            </w:r>
          </w:p>
        </w:tc>
        <w:tc>
          <w:tcPr>
            <w:tcW w:w="2678"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Βερνικοχρωματισμός ξύλινων επιφανειών </w:t>
            </w:r>
          </w:p>
        </w:tc>
        <w:tc>
          <w:tcPr>
            <w:tcW w:w="992"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14,00 €</w:t>
            </w:r>
          </w:p>
        </w:tc>
        <w:tc>
          <w:tcPr>
            <w:tcW w:w="17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16,00 €</w:t>
            </w:r>
          </w:p>
        </w:tc>
      </w:tr>
      <w:tr w:rsidR="00C13161" w:rsidRPr="00EE45A4" w:rsidTr="00C13161">
        <w:trPr>
          <w:trHeight w:val="396"/>
        </w:trPr>
        <w:tc>
          <w:tcPr>
            <w:tcW w:w="993" w:type="dxa"/>
            <w:vMerge/>
            <w:tcBorders>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C13161" w:rsidRPr="00EE45A4" w:rsidRDefault="00C13161"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17.12</w:t>
            </w:r>
          </w:p>
        </w:tc>
        <w:tc>
          <w:tcPr>
            <w:tcW w:w="2678"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C13161" w:rsidRPr="00EE45A4" w:rsidTr="00C13161">
        <w:trPr>
          <w:trHeight w:val="199"/>
        </w:trPr>
        <w:tc>
          <w:tcPr>
            <w:tcW w:w="993" w:type="dxa"/>
            <w:vMerge/>
            <w:tcBorders>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single" w:sz="8" w:space="0" w:color="auto"/>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single" w:sz="8" w:space="0" w:color="auto"/>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single" w:sz="8" w:space="0" w:color="auto"/>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C13161" w:rsidRPr="00EE45A4" w:rsidTr="00C13161">
        <w:trPr>
          <w:trHeight w:val="275"/>
        </w:trPr>
        <w:tc>
          <w:tcPr>
            <w:tcW w:w="993" w:type="dxa"/>
            <w:vMerge/>
            <w:tcBorders>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C13161" w:rsidRPr="00EE45A4" w:rsidRDefault="00C13161"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ΔΙΑΦΟΡΕΣ ΟΙΚΟΔ/ΚΕΣ ΕΡΓΑΣΙΕΣ</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18.01</w:t>
            </w:r>
          </w:p>
        </w:tc>
        <w:tc>
          <w:tcPr>
            <w:tcW w:w="2678" w:type="dxa"/>
            <w:tcBorders>
              <w:top w:val="single" w:sz="8" w:space="0" w:color="auto"/>
              <w:left w:val="nil"/>
              <w:bottom w:val="single" w:sz="8" w:space="0" w:color="auto"/>
              <w:right w:val="single" w:sz="8" w:space="0" w:color="auto"/>
            </w:tcBorders>
            <w:shd w:val="clear" w:color="auto" w:fill="auto"/>
            <w:vAlign w:val="center"/>
            <w:hideMark/>
          </w:tcPr>
          <w:p w:rsidR="00C13161" w:rsidRPr="00EE45A4" w:rsidRDefault="00C13161"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Τζάκι απλό</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αποκ</w:t>
            </w:r>
            <w:proofErr w:type="spellEnd"/>
          </w:p>
        </w:tc>
        <w:tc>
          <w:tcPr>
            <w:tcW w:w="1731" w:type="dxa"/>
            <w:tcBorders>
              <w:top w:val="single" w:sz="8" w:space="0" w:color="auto"/>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1.100,00 €</w:t>
            </w:r>
          </w:p>
        </w:tc>
        <w:tc>
          <w:tcPr>
            <w:tcW w:w="1751" w:type="dxa"/>
            <w:tcBorders>
              <w:top w:val="single" w:sz="8" w:space="0" w:color="auto"/>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1.250,00 €</w:t>
            </w:r>
          </w:p>
        </w:tc>
      </w:tr>
      <w:tr w:rsidR="00C13161" w:rsidRPr="00EE45A4" w:rsidTr="00C13161">
        <w:trPr>
          <w:trHeight w:val="425"/>
        </w:trPr>
        <w:tc>
          <w:tcPr>
            <w:tcW w:w="993" w:type="dxa"/>
            <w:vMerge/>
            <w:tcBorders>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single" w:sz="8" w:space="0" w:color="auto"/>
              <w:left w:val="single" w:sz="8" w:space="0" w:color="auto"/>
              <w:bottom w:val="single" w:sz="8" w:space="0" w:color="auto"/>
              <w:right w:val="single" w:sz="8" w:space="0" w:color="auto"/>
            </w:tcBorders>
            <w:vAlign w:val="center"/>
            <w:hideMark/>
          </w:tcPr>
          <w:p w:rsidR="00C13161" w:rsidRPr="00EE45A4" w:rsidRDefault="00C13161"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single" w:sz="8" w:space="0" w:color="auto"/>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18.02</w:t>
            </w:r>
          </w:p>
        </w:tc>
        <w:tc>
          <w:tcPr>
            <w:tcW w:w="2678" w:type="dxa"/>
            <w:tcBorders>
              <w:top w:val="single" w:sz="8" w:space="0" w:color="auto"/>
              <w:left w:val="nil"/>
              <w:bottom w:val="single" w:sz="4" w:space="0" w:color="auto"/>
              <w:right w:val="single" w:sz="8" w:space="0" w:color="auto"/>
            </w:tcBorders>
            <w:shd w:val="clear" w:color="auto" w:fill="auto"/>
            <w:vAlign w:val="center"/>
            <w:hideMark/>
          </w:tcPr>
          <w:p w:rsidR="00C13161" w:rsidRPr="00EE45A4" w:rsidRDefault="00C13161"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Τζάκι με καπνοδόχο (κτιστό)</w:t>
            </w:r>
          </w:p>
        </w:tc>
        <w:tc>
          <w:tcPr>
            <w:tcW w:w="992" w:type="dxa"/>
            <w:tcBorders>
              <w:top w:val="single" w:sz="8" w:space="0" w:color="auto"/>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αποκ</w:t>
            </w:r>
            <w:proofErr w:type="spellEnd"/>
          </w:p>
        </w:tc>
        <w:tc>
          <w:tcPr>
            <w:tcW w:w="1731" w:type="dxa"/>
            <w:tcBorders>
              <w:top w:val="single" w:sz="8" w:space="0" w:color="auto"/>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1.800,00 €</w:t>
            </w:r>
          </w:p>
        </w:tc>
        <w:tc>
          <w:tcPr>
            <w:tcW w:w="1751" w:type="dxa"/>
            <w:tcBorders>
              <w:top w:val="single" w:sz="8" w:space="0" w:color="auto"/>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2.000,00 €</w:t>
            </w:r>
          </w:p>
        </w:tc>
      </w:tr>
      <w:tr w:rsidR="00C13161" w:rsidRPr="00EE45A4" w:rsidTr="00C13161">
        <w:trPr>
          <w:trHeight w:val="389"/>
        </w:trPr>
        <w:tc>
          <w:tcPr>
            <w:tcW w:w="993" w:type="dxa"/>
            <w:vMerge/>
            <w:tcBorders>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C13161" w:rsidRPr="00EE45A4" w:rsidRDefault="00C13161"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18.03</w:t>
            </w:r>
          </w:p>
        </w:tc>
        <w:tc>
          <w:tcPr>
            <w:tcW w:w="2678"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203123">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Τζάκι ενεργειακό</w:t>
            </w:r>
          </w:p>
        </w:tc>
        <w:tc>
          <w:tcPr>
            <w:tcW w:w="992"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αποκ</w:t>
            </w:r>
            <w:proofErr w:type="spellEnd"/>
          </w:p>
        </w:tc>
        <w:tc>
          <w:tcPr>
            <w:tcW w:w="173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2.500,00 €</w:t>
            </w:r>
          </w:p>
        </w:tc>
        <w:tc>
          <w:tcPr>
            <w:tcW w:w="1751" w:type="dxa"/>
            <w:tcBorders>
              <w:top w:val="nil"/>
              <w:left w:val="nil"/>
              <w:bottom w:val="single" w:sz="4"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2.800,00 €</w:t>
            </w:r>
          </w:p>
        </w:tc>
      </w:tr>
      <w:tr w:rsidR="00C13161" w:rsidRPr="00EE45A4" w:rsidTr="00C13161">
        <w:trPr>
          <w:trHeight w:val="408"/>
        </w:trPr>
        <w:tc>
          <w:tcPr>
            <w:tcW w:w="993" w:type="dxa"/>
            <w:vMerge/>
            <w:tcBorders>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C13161" w:rsidRPr="00EE45A4" w:rsidRDefault="00C13161"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18.04</w:t>
            </w:r>
          </w:p>
        </w:tc>
        <w:tc>
          <w:tcPr>
            <w:tcW w:w="2678"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C13161" w:rsidRPr="00EE45A4" w:rsidTr="00C13161">
        <w:trPr>
          <w:trHeight w:val="60"/>
        </w:trPr>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C13161" w:rsidRPr="00EE45A4" w:rsidTr="00C13161">
        <w:trPr>
          <w:trHeight w:val="433"/>
        </w:trPr>
        <w:tc>
          <w:tcPr>
            <w:tcW w:w="993" w:type="dxa"/>
            <w:vMerge w:val="restart"/>
            <w:tcBorders>
              <w:top w:val="single" w:sz="8" w:space="0" w:color="auto"/>
              <w:left w:val="single" w:sz="8" w:space="0" w:color="auto"/>
              <w:right w:val="single" w:sz="8" w:space="0" w:color="auto"/>
            </w:tcBorders>
            <w:shd w:val="clear" w:color="auto" w:fill="auto"/>
            <w:textDirection w:val="btLr"/>
            <w:vAlign w:val="center"/>
            <w:hideMark/>
          </w:tcPr>
          <w:p w:rsidR="00C13161" w:rsidRPr="00EE45A4" w:rsidRDefault="00C13161" w:rsidP="00C13161">
            <w:pPr>
              <w:spacing w:line="240" w:lineRule="auto"/>
              <w:ind w:left="113" w:right="113"/>
              <w:jc w:val="center"/>
              <w:rPr>
                <w:rFonts w:asciiTheme="minorHAnsi" w:hAnsiTheme="minorHAnsi" w:cs="Arial"/>
                <w:b/>
                <w:bCs/>
                <w:szCs w:val="20"/>
                <w:lang w:val="el-GR" w:eastAsia="el-GR"/>
              </w:rPr>
            </w:pPr>
            <w:r w:rsidRPr="00C13161">
              <w:rPr>
                <w:rFonts w:asciiTheme="minorHAnsi" w:hAnsiTheme="minorHAnsi" w:cs="Arial"/>
                <w:b/>
                <w:bCs/>
                <w:szCs w:val="20"/>
                <w:lang w:val="el-GR" w:eastAsia="el-GR"/>
              </w:rPr>
              <w:t>ΟΜΑΔΑ ΣΤ</w:t>
            </w:r>
          </w:p>
        </w:tc>
        <w:tc>
          <w:tcPr>
            <w:tcW w:w="1276"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C13161" w:rsidRPr="00EE45A4" w:rsidRDefault="00C13161"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ΕΙΔΗ ΥΓΙΕΙΝΗΣ</w:t>
            </w: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19.01</w:t>
            </w:r>
          </w:p>
        </w:tc>
        <w:tc>
          <w:tcPr>
            <w:tcW w:w="267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13161" w:rsidRPr="00EE45A4" w:rsidRDefault="00C13161"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Πλήρες </w:t>
            </w:r>
            <w:proofErr w:type="spellStart"/>
            <w:r w:rsidRPr="00EE45A4">
              <w:rPr>
                <w:rFonts w:asciiTheme="minorHAnsi" w:hAnsiTheme="minorHAnsi" w:cs="Arial"/>
                <w:szCs w:val="20"/>
                <w:lang w:val="el-GR" w:eastAsia="el-GR"/>
              </w:rPr>
              <w:t>σέτ</w:t>
            </w:r>
            <w:proofErr w:type="spellEnd"/>
            <w:r w:rsidRPr="00EE45A4">
              <w:rPr>
                <w:rFonts w:asciiTheme="minorHAnsi" w:hAnsiTheme="minorHAnsi" w:cs="Arial"/>
                <w:szCs w:val="20"/>
                <w:lang w:val="el-GR" w:eastAsia="el-GR"/>
              </w:rPr>
              <w:t xml:space="preserve"> λουτρού</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αποκ</w:t>
            </w:r>
            <w:proofErr w:type="spellEnd"/>
          </w:p>
        </w:tc>
        <w:tc>
          <w:tcPr>
            <w:tcW w:w="173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700,00 €</w:t>
            </w:r>
          </w:p>
        </w:tc>
        <w:tc>
          <w:tcPr>
            <w:tcW w:w="17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790,00 €</w:t>
            </w:r>
          </w:p>
        </w:tc>
      </w:tr>
      <w:tr w:rsidR="00C13161" w:rsidRPr="00EE45A4" w:rsidTr="00C13161">
        <w:trPr>
          <w:cantSplit/>
          <w:trHeight w:val="445"/>
        </w:trPr>
        <w:tc>
          <w:tcPr>
            <w:tcW w:w="993" w:type="dxa"/>
            <w:vMerge/>
            <w:tcBorders>
              <w:left w:val="single" w:sz="8" w:space="0" w:color="auto"/>
              <w:right w:val="single" w:sz="8" w:space="0" w:color="auto"/>
            </w:tcBorders>
            <w:shd w:val="clear" w:color="auto" w:fill="auto"/>
            <w:textDirection w:val="btLr"/>
            <w:vAlign w:val="center"/>
            <w:hideMark/>
          </w:tcPr>
          <w:p w:rsidR="00C13161" w:rsidRPr="00EE45A4" w:rsidRDefault="00C13161" w:rsidP="00C13161">
            <w:pPr>
              <w:suppressAutoHyphens w:val="0"/>
              <w:spacing w:line="240" w:lineRule="auto"/>
              <w:ind w:left="113" w:right="113"/>
              <w:jc w:val="left"/>
              <w:rPr>
                <w:rFonts w:asciiTheme="minorHAnsi" w:hAnsiTheme="minorHAnsi" w:cs="Arial"/>
                <w:b/>
                <w:bCs/>
                <w:szCs w:val="20"/>
                <w:lang w:val="el-GR" w:eastAsia="el-GR"/>
              </w:rPr>
            </w:pPr>
          </w:p>
        </w:tc>
        <w:tc>
          <w:tcPr>
            <w:tcW w:w="1276" w:type="dxa"/>
            <w:vMerge/>
            <w:tcBorders>
              <w:top w:val="single" w:sz="8" w:space="0" w:color="auto"/>
              <w:left w:val="single" w:sz="8" w:space="0" w:color="auto"/>
              <w:bottom w:val="single" w:sz="8" w:space="0" w:color="auto"/>
              <w:right w:val="single" w:sz="8" w:space="0" w:color="auto"/>
            </w:tcBorders>
            <w:vAlign w:val="center"/>
            <w:hideMark/>
          </w:tcPr>
          <w:p w:rsidR="00C13161" w:rsidRPr="00EE45A4" w:rsidRDefault="00C13161"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19.02</w:t>
            </w:r>
          </w:p>
        </w:tc>
        <w:tc>
          <w:tcPr>
            <w:tcW w:w="267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13161" w:rsidRPr="00EE45A4" w:rsidRDefault="00C13161" w:rsidP="00C13161">
            <w:pPr>
              <w:suppressAutoHyphens w:val="0"/>
              <w:spacing w:line="240" w:lineRule="auto"/>
              <w:jc w:val="left"/>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Σέτ</w:t>
            </w:r>
            <w:proofErr w:type="spellEnd"/>
            <w:r w:rsidRPr="00EE45A4">
              <w:rPr>
                <w:rFonts w:asciiTheme="minorHAnsi" w:hAnsiTheme="minorHAnsi" w:cs="Arial"/>
                <w:szCs w:val="20"/>
                <w:lang w:val="el-GR" w:eastAsia="el-GR"/>
              </w:rPr>
              <w:t xml:space="preserve"> WC</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αποκ</w:t>
            </w:r>
            <w:proofErr w:type="spellEnd"/>
          </w:p>
        </w:tc>
        <w:tc>
          <w:tcPr>
            <w:tcW w:w="173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350,00 €</w:t>
            </w:r>
          </w:p>
        </w:tc>
        <w:tc>
          <w:tcPr>
            <w:tcW w:w="17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400,00 €</w:t>
            </w:r>
          </w:p>
        </w:tc>
      </w:tr>
      <w:tr w:rsidR="00C13161" w:rsidRPr="00EE45A4" w:rsidTr="00C13161">
        <w:trPr>
          <w:trHeight w:val="390"/>
        </w:trPr>
        <w:tc>
          <w:tcPr>
            <w:tcW w:w="993" w:type="dxa"/>
            <w:vMerge/>
            <w:tcBorders>
              <w:left w:val="single" w:sz="8" w:space="0" w:color="auto"/>
              <w:bottom w:val="single" w:sz="8" w:space="0" w:color="000000"/>
              <w:right w:val="single" w:sz="8" w:space="0" w:color="auto"/>
            </w:tcBorders>
            <w:shd w:val="clear" w:color="auto" w:fill="auto"/>
            <w:vAlign w:val="center"/>
            <w:hideMark/>
          </w:tcPr>
          <w:p w:rsidR="00C13161" w:rsidRPr="00EE45A4" w:rsidRDefault="00C13161"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single" w:sz="8" w:space="0" w:color="auto"/>
              <w:left w:val="single" w:sz="8" w:space="0" w:color="auto"/>
              <w:bottom w:val="single" w:sz="8" w:space="0" w:color="auto"/>
              <w:right w:val="single" w:sz="8" w:space="0" w:color="auto"/>
            </w:tcBorders>
            <w:vAlign w:val="center"/>
            <w:hideMark/>
          </w:tcPr>
          <w:p w:rsidR="00C13161" w:rsidRPr="00EE45A4" w:rsidRDefault="00C13161"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18.04</w:t>
            </w:r>
          </w:p>
        </w:tc>
        <w:tc>
          <w:tcPr>
            <w:tcW w:w="2678" w:type="dxa"/>
            <w:tcBorders>
              <w:top w:val="single" w:sz="8" w:space="0" w:color="auto"/>
              <w:left w:val="nil"/>
              <w:bottom w:val="single" w:sz="8" w:space="0" w:color="auto"/>
              <w:right w:val="single" w:sz="8" w:space="0" w:color="auto"/>
            </w:tcBorders>
            <w:shd w:val="clear" w:color="auto" w:fill="auto"/>
            <w:vAlign w:val="center"/>
            <w:hideMark/>
          </w:tcPr>
          <w:p w:rsidR="00C13161" w:rsidRPr="00EE45A4" w:rsidRDefault="00C13161"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single" w:sz="8" w:space="0" w:color="auto"/>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single" w:sz="8" w:space="0" w:color="auto"/>
              <w:left w:val="nil"/>
              <w:bottom w:val="single" w:sz="8" w:space="0" w:color="auto"/>
              <w:right w:val="single" w:sz="8" w:space="0" w:color="auto"/>
            </w:tcBorders>
            <w:shd w:val="clear" w:color="auto" w:fill="auto"/>
            <w:vAlign w:val="center"/>
            <w:hideMark/>
          </w:tcPr>
          <w:p w:rsidR="00C13161" w:rsidRPr="00EE45A4" w:rsidRDefault="00C13161"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C13161">
        <w:trPr>
          <w:trHeight w:val="199"/>
        </w:trPr>
        <w:tc>
          <w:tcPr>
            <w:tcW w:w="993" w:type="dxa"/>
            <w:tcBorders>
              <w:top w:val="nil"/>
              <w:left w:val="single" w:sz="8" w:space="0" w:color="auto"/>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276"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851"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2678"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ind w:firstLineChars="100" w:firstLine="201"/>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992"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731"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r>
      <w:tr w:rsidR="00EE45A4" w:rsidRPr="00EE45A4" w:rsidTr="00C13161">
        <w:trPr>
          <w:trHeight w:val="702"/>
        </w:trPr>
        <w:tc>
          <w:tcPr>
            <w:tcW w:w="993"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lastRenderedPageBreak/>
              <w:t>ΟΜΑΔΑ Ζ</w:t>
            </w:r>
          </w:p>
        </w:tc>
        <w:tc>
          <w:tcPr>
            <w:tcW w:w="1276" w:type="dxa"/>
            <w:vMerge w:val="restar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ΥΔΡΑΥΛΙΚΕΣ ΕΓΚΑΤΑΣΤΑΣΕΙΣ</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20.01</w:t>
            </w:r>
          </w:p>
        </w:tc>
        <w:tc>
          <w:tcPr>
            <w:tcW w:w="2678"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C13161"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Ύδρευση</w:t>
            </w:r>
            <w:r w:rsidR="00EE45A4" w:rsidRPr="00EE45A4">
              <w:rPr>
                <w:rFonts w:asciiTheme="minorHAnsi" w:hAnsiTheme="minorHAnsi" w:cs="Arial"/>
                <w:szCs w:val="20"/>
                <w:lang w:val="el-GR" w:eastAsia="el-GR"/>
              </w:rPr>
              <w:t>-αποχέτευση κουζίνας λουτρού-</w:t>
            </w:r>
            <w:proofErr w:type="spellStart"/>
            <w:r w:rsidR="00EE45A4" w:rsidRPr="00EE45A4">
              <w:rPr>
                <w:rFonts w:asciiTheme="minorHAnsi" w:hAnsiTheme="minorHAnsi" w:cs="Arial"/>
                <w:szCs w:val="20"/>
                <w:lang w:val="el-GR" w:eastAsia="el-GR"/>
              </w:rPr>
              <w:t>wc</w:t>
            </w:r>
            <w:proofErr w:type="spellEnd"/>
            <w:r w:rsidR="00EE45A4" w:rsidRPr="00EE45A4">
              <w:rPr>
                <w:rFonts w:asciiTheme="minorHAnsi" w:hAnsiTheme="minorHAnsi" w:cs="Arial"/>
                <w:szCs w:val="20"/>
                <w:lang w:val="el-GR" w:eastAsia="el-GR"/>
              </w:rPr>
              <w:t>. (Σωληνώσεις)</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αποκ</w:t>
            </w:r>
            <w:proofErr w:type="spellEnd"/>
          </w:p>
        </w:tc>
        <w:tc>
          <w:tcPr>
            <w:tcW w:w="173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1.000,00 €</w:t>
            </w:r>
          </w:p>
        </w:tc>
        <w:tc>
          <w:tcPr>
            <w:tcW w:w="17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1.150,00 €</w:t>
            </w:r>
          </w:p>
        </w:tc>
      </w:tr>
      <w:tr w:rsidR="00EE45A4" w:rsidRPr="00EE45A4" w:rsidTr="00C13161">
        <w:trPr>
          <w:trHeight w:val="702"/>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single" w:sz="8" w:space="0" w:color="auto"/>
              <w:left w:val="single" w:sz="8" w:space="0" w:color="auto"/>
              <w:bottom w:val="single" w:sz="4"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20.02</w:t>
            </w:r>
          </w:p>
        </w:tc>
        <w:tc>
          <w:tcPr>
            <w:tcW w:w="2678"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C13161"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Ύδρευση</w:t>
            </w:r>
            <w:r w:rsidR="00EE45A4" w:rsidRPr="00EE45A4">
              <w:rPr>
                <w:rFonts w:asciiTheme="minorHAnsi" w:hAnsiTheme="minorHAnsi" w:cs="Arial"/>
                <w:szCs w:val="20"/>
                <w:lang w:val="el-GR" w:eastAsia="el-GR"/>
              </w:rPr>
              <w:t>-αποχέτευση κουζίνας λουτρού-</w:t>
            </w:r>
            <w:proofErr w:type="spellStart"/>
            <w:r w:rsidR="00EE45A4" w:rsidRPr="00EE45A4">
              <w:rPr>
                <w:rFonts w:asciiTheme="minorHAnsi" w:hAnsiTheme="minorHAnsi" w:cs="Arial"/>
                <w:szCs w:val="20"/>
                <w:lang w:val="el-GR" w:eastAsia="el-GR"/>
              </w:rPr>
              <w:t>wc</w:t>
            </w:r>
            <w:proofErr w:type="spellEnd"/>
            <w:r w:rsidR="00EE45A4" w:rsidRPr="00EE45A4">
              <w:rPr>
                <w:rFonts w:asciiTheme="minorHAnsi" w:hAnsiTheme="minorHAnsi" w:cs="Arial"/>
                <w:szCs w:val="20"/>
                <w:lang w:val="el-GR" w:eastAsia="el-GR"/>
              </w:rPr>
              <w:t xml:space="preserve"> (Συνδέσεις)</w:t>
            </w:r>
          </w:p>
        </w:tc>
        <w:tc>
          <w:tcPr>
            <w:tcW w:w="992"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αποκ</w:t>
            </w:r>
            <w:proofErr w:type="spellEnd"/>
          </w:p>
        </w:tc>
        <w:tc>
          <w:tcPr>
            <w:tcW w:w="173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500,00 €</w:t>
            </w:r>
          </w:p>
        </w:tc>
        <w:tc>
          <w:tcPr>
            <w:tcW w:w="1751" w:type="dxa"/>
            <w:tcBorders>
              <w:top w:val="single" w:sz="8" w:space="0" w:color="auto"/>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580,00 €</w:t>
            </w:r>
          </w:p>
        </w:tc>
      </w:tr>
      <w:tr w:rsidR="00EE45A4" w:rsidRPr="00EE45A4" w:rsidTr="00EE45A4">
        <w:trPr>
          <w:trHeight w:val="480"/>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4"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20.03</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EE45A4" w:rsidRPr="00EE45A4" w:rsidTr="00EE45A4">
        <w:trPr>
          <w:trHeight w:val="52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val="restart"/>
            <w:tcBorders>
              <w:top w:val="nil"/>
              <w:left w:val="single" w:sz="8" w:space="0" w:color="auto"/>
              <w:bottom w:val="single" w:sz="4"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ΘΕΡΜΑΝΣΗ ΚΛΙΜΑΤΙΣΜΟΣ</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21.01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Κεντρική θέρμανση (Σωληνώσεις)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αποκ</w:t>
            </w:r>
            <w:proofErr w:type="spellEnd"/>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4"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21.02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ind w:firstLineChars="100" w:firstLine="200"/>
              <w:jc w:val="left"/>
              <w:rPr>
                <w:rFonts w:asciiTheme="minorHAnsi" w:hAnsiTheme="minorHAnsi" w:cs="Arial"/>
                <w:szCs w:val="20"/>
                <w:lang w:val="el-GR" w:eastAsia="el-GR"/>
              </w:rPr>
            </w:pPr>
            <w:r w:rsidRPr="00EE45A4">
              <w:rPr>
                <w:rFonts w:asciiTheme="minorHAnsi" w:hAnsiTheme="minorHAnsi" w:cs="Arial"/>
                <w:szCs w:val="20"/>
                <w:lang w:val="el-GR" w:eastAsia="el-GR"/>
              </w:rPr>
              <w:t>Κεντρική θέρμανση (Συνδέσεις, σώματα ,καυστήρας,</w:t>
            </w:r>
            <w:r w:rsidR="00C13161" w:rsidRPr="00C13161">
              <w:rPr>
                <w:rFonts w:asciiTheme="minorHAnsi" w:hAnsiTheme="minorHAnsi" w:cs="Arial"/>
                <w:szCs w:val="20"/>
                <w:lang w:val="el-GR" w:eastAsia="el-GR"/>
              </w:rPr>
              <w:t xml:space="preserve"> </w:t>
            </w:r>
            <w:r w:rsidR="00C13161" w:rsidRPr="00EE45A4">
              <w:rPr>
                <w:rFonts w:asciiTheme="minorHAnsi" w:hAnsiTheme="minorHAnsi" w:cs="Arial"/>
                <w:szCs w:val="20"/>
                <w:lang w:val="el-GR" w:eastAsia="el-GR"/>
              </w:rPr>
              <w:t>λέβητας</w:t>
            </w:r>
            <w:r w:rsidRPr="00EE45A4">
              <w:rPr>
                <w:rFonts w:asciiTheme="minorHAnsi" w:hAnsiTheme="minorHAnsi" w:cs="Arial"/>
                <w:szCs w:val="20"/>
                <w:lang w:val="el-GR" w:eastAsia="el-GR"/>
              </w:rPr>
              <w:t>)</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αποκ</w:t>
            </w:r>
            <w:proofErr w:type="spellEnd"/>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390"/>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4"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21.03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Κλιματισμός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BTU</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0,07 €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0,08 €</w:t>
            </w:r>
          </w:p>
        </w:tc>
      </w:tr>
      <w:tr w:rsidR="00EE45A4" w:rsidRPr="00EE45A4" w:rsidTr="00EE45A4">
        <w:trPr>
          <w:trHeight w:val="390"/>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4"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nil"/>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21.04</w:t>
            </w:r>
          </w:p>
        </w:tc>
        <w:tc>
          <w:tcPr>
            <w:tcW w:w="2678" w:type="dxa"/>
            <w:tcBorders>
              <w:top w:val="nil"/>
              <w:left w:val="nil"/>
              <w:bottom w:val="nil"/>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nil"/>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nil"/>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nil"/>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single" w:sz="8" w:space="0" w:color="auto"/>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EE45A4" w:rsidRPr="00EE45A4" w:rsidTr="00EE45A4">
        <w:trPr>
          <w:trHeight w:val="420"/>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ΗΛΕΚΤΡΙΚΕΣ ΕΓΚΑΤΑΣΤΣΕΙΣ</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23.01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Κατοικίας (Σωληνώσεις)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r w:rsidRPr="00EE45A4">
              <w:rPr>
                <w:rFonts w:asciiTheme="minorHAnsi" w:hAnsiTheme="minorHAnsi" w:cs="Arial"/>
                <w:szCs w:val="20"/>
                <w:lang w:val="el-GR" w:eastAsia="el-GR"/>
              </w:rPr>
              <w:t>/κατ</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540"/>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23.02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Κατοικίας (</w:t>
            </w:r>
            <w:r w:rsidR="00C13161" w:rsidRPr="00EE45A4">
              <w:rPr>
                <w:rFonts w:asciiTheme="minorHAnsi" w:hAnsiTheme="minorHAnsi" w:cs="Arial"/>
                <w:szCs w:val="20"/>
                <w:lang w:val="el-GR" w:eastAsia="el-GR"/>
              </w:rPr>
              <w:t>καλωδιώσεις</w:t>
            </w:r>
            <w:r w:rsidRPr="00EE45A4">
              <w:rPr>
                <w:rFonts w:asciiTheme="minorHAnsi" w:hAnsiTheme="minorHAnsi" w:cs="Arial"/>
                <w:szCs w:val="20"/>
                <w:lang w:val="el-GR" w:eastAsia="el-GR"/>
              </w:rPr>
              <w:t>,</w:t>
            </w:r>
            <w:r w:rsidR="00C13161">
              <w:rPr>
                <w:rFonts w:asciiTheme="minorHAnsi" w:hAnsiTheme="minorHAnsi" w:cs="Arial"/>
                <w:szCs w:val="20"/>
                <w:lang w:val="en-US" w:eastAsia="el-GR"/>
              </w:rPr>
              <w:t xml:space="preserve"> </w:t>
            </w:r>
            <w:r w:rsidRPr="00EE45A4">
              <w:rPr>
                <w:rFonts w:asciiTheme="minorHAnsi" w:hAnsiTheme="minorHAnsi" w:cs="Arial"/>
                <w:szCs w:val="20"/>
                <w:lang w:val="el-GR" w:eastAsia="el-GR"/>
              </w:rPr>
              <w:t>ρευματολήπτες)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r w:rsidRPr="00EE45A4">
              <w:rPr>
                <w:rFonts w:asciiTheme="minorHAnsi" w:hAnsiTheme="minorHAnsi" w:cs="Arial"/>
                <w:szCs w:val="20"/>
                <w:lang w:val="el-GR" w:eastAsia="el-GR"/>
              </w:rPr>
              <w:t>/κατ</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58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23.03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Καταστήματος (Σωληνώσεις)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r w:rsidRPr="00EE45A4">
              <w:rPr>
                <w:rFonts w:asciiTheme="minorHAnsi" w:hAnsiTheme="minorHAnsi" w:cs="Arial"/>
                <w:szCs w:val="20"/>
                <w:lang w:val="el-GR" w:eastAsia="el-GR"/>
              </w:rPr>
              <w:t>/κατ</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702"/>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23.04</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Καταστήματος (</w:t>
            </w:r>
            <w:r w:rsidR="00C13161" w:rsidRPr="00EE45A4">
              <w:rPr>
                <w:rFonts w:asciiTheme="minorHAnsi" w:hAnsiTheme="minorHAnsi" w:cs="Arial"/>
                <w:szCs w:val="20"/>
                <w:lang w:val="el-GR" w:eastAsia="el-GR"/>
              </w:rPr>
              <w:t>καλωδιώσεις</w:t>
            </w:r>
            <w:r w:rsidRPr="00EE45A4">
              <w:rPr>
                <w:rFonts w:asciiTheme="minorHAnsi" w:hAnsiTheme="minorHAnsi" w:cs="Arial"/>
                <w:szCs w:val="20"/>
                <w:lang w:val="el-GR" w:eastAsia="el-GR"/>
              </w:rPr>
              <w:t xml:space="preserve"> ρευματολήπτες)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Arial"/>
                <w:szCs w:val="20"/>
                <w:vertAlign w:val="superscript"/>
                <w:lang w:val="el-GR" w:eastAsia="el-GR"/>
              </w:rPr>
              <w:t>2</w:t>
            </w:r>
            <w:r w:rsidRPr="00EE45A4">
              <w:rPr>
                <w:rFonts w:asciiTheme="minorHAnsi" w:hAnsiTheme="minorHAnsi" w:cs="Arial"/>
                <w:szCs w:val="20"/>
                <w:lang w:val="el-GR" w:eastAsia="el-GR"/>
              </w:rPr>
              <w:t>/κατ</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330"/>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23.05</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tcBorders>
              <w:top w:val="nil"/>
              <w:left w:val="single" w:sz="8" w:space="0" w:color="auto"/>
              <w:bottom w:val="nil"/>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276"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EE45A4" w:rsidRPr="00EE45A4" w:rsidTr="00C13161">
        <w:trPr>
          <w:trHeight w:val="458"/>
        </w:trPr>
        <w:tc>
          <w:tcPr>
            <w:tcW w:w="99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ΟΜΑΔΑ Ζ</w:t>
            </w:r>
          </w:p>
        </w:tc>
        <w:tc>
          <w:tcPr>
            <w:tcW w:w="1276"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 xml:space="preserve"> ΑΝΕΛΚΥΣΤΗΡΕΣ</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24.01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xml:space="preserve">Ανελκυστήρας </w:t>
            </w:r>
            <w:r w:rsidR="00C13161" w:rsidRPr="00EE45A4">
              <w:rPr>
                <w:rFonts w:asciiTheme="minorHAnsi" w:hAnsiTheme="minorHAnsi" w:cs="Arial"/>
                <w:szCs w:val="20"/>
                <w:lang w:val="el-GR" w:eastAsia="el-GR"/>
              </w:rPr>
              <w:t>μέχρι</w:t>
            </w:r>
            <w:r w:rsidRPr="00EE45A4">
              <w:rPr>
                <w:rFonts w:asciiTheme="minorHAnsi" w:hAnsiTheme="minorHAnsi" w:cs="Arial"/>
                <w:szCs w:val="20"/>
                <w:lang w:val="el-GR" w:eastAsia="el-GR"/>
              </w:rPr>
              <w:t xml:space="preserve"> 4 στάσεις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αποκ</w:t>
            </w:r>
            <w:proofErr w:type="spellEnd"/>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15.000,00 €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17.000,00 €</w:t>
            </w:r>
          </w:p>
        </w:tc>
      </w:tr>
      <w:tr w:rsidR="00EE45A4" w:rsidRPr="00EE45A4" w:rsidTr="00EE45A4">
        <w:trPr>
          <w:trHeight w:val="702"/>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24.02</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Προσαύξηση ανά στάση πέραν των 4στάσεων</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Στασ</w:t>
            </w:r>
            <w:proofErr w:type="spellEnd"/>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1.200,00 €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1.350,00 €</w:t>
            </w:r>
          </w:p>
        </w:tc>
      </w:tr>
      <w:tr w:rsidR="00EE45A4" w:rsidRPr="00EE45A4" w:rsidTr="00C127AC">
        <w:tblPrEx>
          <w:tblW w:w="10272" w:type="dxa"/>
          <w:tblInd w:w="-885" w:type="dxa"/>
          <w:tblLayout w:type="fixed"/>
          <w:tblPrExChange w:id="26" w:author="Adora" w:date="2019-02-08T13:06:00Z">
            <w:tblPrEx>
              <w:tblW w:w="10272" w:type="dxa"/>
              <w:tblInd w:w="-885" w:type="dxa"/>
              <w:tblLayout w:type="fixed"/>
            </w:tblPrEx>
          </w:tblPrExChange>
        </w:tblPrEx>
        <w:trPr>
          <w:trHeight w:val="362"/>
          <w:trPrChange w:id="27" w:author="Adora" w:date="2019-02-08T13:06:00Z">
            <w:trPr>
              <w:gridBefore w:val="7"/>
              <w:trHeight w:val="362"/>
            </w:trPr>
          </w:trPrChange>
        </w:trPr>
        <w:tc>
          <w:tcPr>
            <w:tcW w:w="993" w:type="dxa"/>
            <w:vMerge/>
            <w:tcBorders>
              <w:top w:val="single" w:sz="8" w:space="0" w:color="auto"/>
              <w:left w:val="single" w:sz="8" w:space="0" w:color="auto"/>
              <w:bottom w:val="single" w:sz="8" w:space="0" w:color="000000"/>
              <w:right w:val="single" w:sz="8" w:space="0" w:color="auto"/>
            </w:tcBorders>
            <w:vAlign w:val="center"/>
            <w:hideMark/>
            <w:tcPrChange w:id="28" w:author="Adora" w:date="2019-02-08T13:06:00Z">
              <w:tcPr>
                <w:tcW w:w="993" w:type="dxa"/>
                <w:vMerge/>
                <w:tcBorders>
                  <w:top w:val="single" w:sz="8" w:space="0" w:color="auto"/>
                  <w:left w:val="single" w:sz="8" w:space="0" w:color="auto"/>
                  <w:bottom w:val="single" w:sz="8" w:space="0" w:color="000000"/>
                  <w:right w:val="single" w:sz="8" w:space="0" w:color="auto"/>
                </w:tcBorders>
                <w:vAlign w:val="center"/>
                <w:hideMark/>
              </w:tcPr>
            </w:tcPrChange>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tcBorders>
              <w:top w:val="nil"/>
              <w:left w:val="nil"/>
              <w:bottom w:val="single" w:sz="8" w:space="0" w:color="auto"/>
              <w:right w:val="single" w:sz="8" w:space="0" w:color="auto"/>
            </w:tcBorders>
            <w:shd w:val="clear" w:color="auto" w:fill="auto"/>
            <w:textDirection w:val="btLr"/>
            <w:vAlign w:val="center"/>
            <w:tcPrChange w:id="29" w:author="Adora" w:date="2019-02-08T13:06:00Z">
              <w:tcPr>
                <w:tcW w:w="1276" w:type="dxa"/>
                <w:gridSpan w:val="2"/>
                <w:tcBorders>
                  <w:top w:val="nil"/>
                  <w:left w:val="nil"/>
                  <w:bottom w:val="single" w:sz="8" w:space="0" w:color="auto"/>
                  <w:right w:val="single" w:sz="8" w:space="0" w:color="auto"/>
                </w:tcBorders>
                <w:shd w:val="clear" w:color="auto" w:fill="auto"/>
                <w:textDirection w:val="btLr"/>
                <w:vAlign w:val="center"/>
              </w:tcPr>
            </w:tcPrChange>
          </w:tcPr>
          <w:p w:rsidR="00EE45A4" w:rsidRPr="00EE45A4" w:rsidRDefault="00EE45A4" w:rsidP="00C127AC">
            <w:pPr>
              <w:suppressAutoHyphens w:val="0"/>
              <w:spacing w:line="240" w:lineRule="auto"/>
              <w:jc w:val="center"/>
              <w:rPr>
                <w:rFonts w:asciiTheme="minorHAnsi" w:hAnsiTheme="minorHAnsi" w:cs="Arial"/>
                <w:color w:val="FF0000"/>
                <w:szCs w:val="20"/>
                <w:lang w:val="el-GR" w:eastAsia="el-GR"/>
              </w:rPr>
            </w:pPr>
            <w:del w:id="30" w:author="Adora" w:date="2019-02-08T13:06:00Z">
              <w:r w:rsidRPr="00EE45A4" w:rsidDel="00C127AC">
                <w:rPr>
                  <w:rFonts w:asciiTheme="minorHAnsi" w:hAnsiTheme="minorHAnsi" w:cs="Arial"/>
                  <w:color w:val="FF0000"/>
                  <w:szCs w:val="20"/>
                  <w:lang w:val="el-GR" w:eastAsia="el-GR"/>
                </w:rPr>
                <w:delText xml:space="preserve"> ΑΝΕΛΚΥΣΤΗΡΕΣ</w:delText>
              </w:r>
            </w:del>
          </w:p>
        </w:tc>
        <w:tc>
          <w:tcPr>
            <w:tcW w:w="851" w:type="dxa"/>
            <w:tcBorders>
              <w:top w:val="nil"/>
              <w:left w:val="nil"/>
              <w:bottom w:val="single" w:sz="8" w:space="0" w:color="auto"/>
              <w:right w:val="single" w:sz="8" w:space="0" w:color="auto"/>
            </w:tcBorders>
            <w:shd w:val="clear" w:color="auto" w:fill="auto"/>
            <w:vAlign w:val="center"/>
            <w:hideMark/>
            <w:tcPrChange w:id="31" w:author="Adora" w:date="2019-02-08T13:06:00Z">
              <w:tcPr>
                <w:tcW w:w="851" w:type="dxa"/>
                <w:tcBorders>
                  <w:top w:val="nil"/>
                  <w:left w:val="nil"/>
                  <w:bottom w:val="single" w:sz="8" w:space="0" w:color="auto"/>
                  <w:right w:val="single" w:sz="8" w:space="0" w:color="auto"/>
                </w:tcBorders>
                <w:shd w:val="clear" w:color="auto" w:fill="auto"/>
                <w:vAlign w:val="center"/>
                <w:hideMark/>
              </w:tcPr>
            </w:tcPrChange>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24.03</w:t>
            </w:r>
          </w:p>
        </w:tc>
        <w:tc>
          <w:tcPr>
            <w:tcW w:w="2678" w:type="dxa"/>
            <w:tcBorders>
              <w:top w:val="nil"/>
              <w:left w:val="nil"/>
              <w:bottom w:val="single" w:sz="8" w:space="0" w:color="auto"/>
              <w:right w:val="single" w:sz="8" w:space="0" w:color="auto"/>
            </w:tcBorders>
            <w:shd w:val="clear" w:color="auto" w:fill="auto"/>
            <w:vAlign w:val="center"/>
            <w:hideMark/>
            <w:tcPrChange w:id="32" w:author="Adora" w:date="2019-02-08T13:06:00Z">
              <w:tcPr>
                <w:tcW w:w="2678" w:type="dxa"/>
                <w:tcBorders>
                  <w:top w:val="nil"/>
                  <w:left w:val="nil"/>
                  <w:bottom w:val="single" w:sz="8" w:space="0" w:color="auto"/>
                  <w:right w:val="single" w:sz="8" w:space="0" w:color="auto"/>
                </w:tcBorders>
                <w:shd w:val="clear" w:color="auto" w:fill="auto"/>
                <w:vAlign w:val="center"/>
                <w:hideMark/>
              </w:tcPr>
            </w:tcPrChange>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Change w:id="33" w:author="Adora" w:date="2019-02-08T13:06:00Z">
              <w:tcPr>
                <w:tcW w:w="992" w:type="dxa"/>
                <w:tcBorders>
                  <w:top w:val="nil"/>
                  <w:left w:val="nil"/>
                  <w:bottom w:val="single" w:sz="8" w:space="0" w:color="auto"/>
                  <w:right w:val="single" w:sz="8" w:space="0" w:color="auto"/>
                </w:tcBorders>
                <w:shd w:val="clear" w:color="auto" w:fill="auto"/>
                <w:vAlign w:val="center"/>
                <w:hideMark/>
              </w:tcPr>
            </w:tcPrChange>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Change w:id="34" w:author="Adora" w:date="2019-02-08T13:06:00Z">
              <w:tcPr>
                <w:tcW w:w="1731" w:type="dxa"/>
                <w:tcBorders>
                  <w:top w:val="nil"/>
                  <w:left w:val="nil"/>
                  <w:bottom w:val="single" w:sz="8" w:space="0" w:color="auto"/>
                  <w:right w:val="single" w:sz="8" w:space="0" w:color="auto"/>
                </w:tcBorders>
                <w:shd w:val="clear" w:color="auto" w:fill="auto"/>
                <w:vAlign w:val="center"/>
                <w:hideMark/>
              </w:tcPr>
            </w:tcPrChange>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Change w:id="35" w:author="Adora" w:date="2019-02-08T13:06:00Z">
              <w:tcPr>
                <w:tcW w:w="1751" w:type="dxa"/>
                <w:tcBorders>
                  <w:top w:val="nil"/>
                  <w:left w:val="nil"/>
                  <w:bottom w:val="single" w:sz="8" w:space="0" w:color="auto"/>
                  <w:right w:val="single" w:sz="8" w:space="0" w:color="auto"/>
                </w:tcBorders>
                <w:shd w:val="clear" w:color="auto" w:fill="auto"/>
                <w:vAlign w:val="center"/>
                <w:hideMark/>
              </w:tcPr>
            </w:tcPrChange>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 </w:t>
            </w:r>
          </w:p>
        </w:tc>
      </w:tr>
      <w:tr w:rsidR="00EE45A4" w:rsidRPr="00EE45A4" w:rsidTr="00EE45A4">
        <w:trPr>
          <w:trHeight w:val="525"/>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ΔΙΑΦ. Η/Μ ΕΡΓΑΣΙΕΣ</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25.01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Ηλιακός συλλέκτης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τεμ</w:t>
            </w:r>
            <w:proofErr w:type="spellEnd"/>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1.100,00 €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1.250,00 €</w:t>
            </w:r>
          </w:p>
        </w:tc>
      </w:tr>
      <w:tr w:rsidR="00EE45A4" w:rsidRPr="00EE45A4" w:rsidTr="00EE45A4">
        <w:trPr>
          <w:trHeight w:val="525"/>
        </w:trPr>
        <w:tc>
          <w:tcPr>
            <w:tcW w:w="993" w:type="dxa"/>
            <w:vMerge/>
            <w:tcBorders>
              <w:top w:val="single" w:sz="8" w:space="0" w:color="auto"/>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auto"/>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25.02</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199"/>
        </w:trPr>
        <w:tc>
          <w:tcPr>
            <w:tcW w:w="993" w:type="dxa"/>
            <w:tcBorders>
              <w:top w:val="nil"/>
              <w:left w:val="single" w:sz="8" w:space="0" w:color="auto"/>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276"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851"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2678"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ind w:firstLineChars="100" w:firstLine="201"/>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992"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731" w:type="dxa"/>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 </w:t>
            </w:r>
          </w:p>
        </w:tc>
      </w:tr>
      <w:tr w:rsidR="00EE45A4" w:rsidRPr="00EE45A4" w:rsidTr="00EE45A4">
        <w:trPr>
          <w:trHeight w:val="435"/>
        </w:trPr>
        <w:tc>
          <w:tcPr>
            <w:tcW w:w="993"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b/>
                <w:bCs/>
                <w:szCs w:val="20"/>
                <w:lang w:val="el-GR" w:eastAsia="el-GR"/>
              </w:rPr>
            </w:pPr>
            <w:r w:rsidRPr="00EE45A4">
              <w:rPr>
                <w:rFonts w:asciiTheme="minorHAnsi" w:hAnsiTheme="minorHAnsi" w:cs="Arial"/>
                <w:b/>
                <w:bCs/>
                <w:szCs w:val="20"/>
                <w:lang w:val="el-GR" w:eastAsia="el-GR"/>
              </w:rPr>
              <w:t>ΟΜΑΔΑ Η</w:t>
            </w:r>
          </w:p>
        </w:tc>
        <w:tc>
          <w:tcPr>
            <w:tcW w:w="1276"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EE45A4" w:rsidRPr="00EE45A4" w:rsidRDefault="00EE45A4" w:rsidP="00EE45A4">
            <w:pPr>
              <w:suppressAutoHyphens w:val="0"/>
              <w:spacing w:line="240" w:lineRule="auto"/>
              <w:jc w:val="center"/>
              <w:rPr>
                <w:rFonts w:asciiTheme="minorHAnsi" w:hAnsiTheme="minorHAnsi" w:cs="Arial"/>
                <w:color w:val="FF0000"/>
                <w:szCs w:val="20"/>
                <w:lang w:val="el-GR" w:eastAsia="el-GR"/>
              </w:rPr>
            </w:pPr>
            <w:r w:rsidRPr="00EE45A4">
              <w:rPr>
                <w:rFonts w:asciiTheme="minorHAnsi" w:hAnsiTheme="minorHAnsi" w:cs="Arial"/>
                <w:color w:val="FF0000"/>
                <w:szCs w:val="20"/>
                <w:lang w:val="el-GR" w:eastAsia="el-GR"/>
              </w:rPr>
              <w:t>ΜΕΤΑΛΛΙΚΗ  ΚΑΤΑΣΚΕΥΗ</w:t>
            </w: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26.01</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Μεταλλικός σκελετός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κιλ</w:t>
            </w:r>
            <w:proofErr w:type="spellEnd"/>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2,20 €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2,50 €</w:t>
            </w:r>
          </w:p>
        </w:tc>
      </w:tr>
      <w:tr w:rsidR="00EE45A4" w:rsidRPr="00EE45A4" w:rsidTr="00EE45A4">
        <w:trPr>
          <w:trHeight w:val="43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26.02</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Πάνελ με μόνωση μέχρι 5εκ.</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Tahoma"/>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27,00 €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30,00 €</w:t>
            </w:r>
          </w:p>
        </w:tc>
      </w:tr>
      <w:tr w:rsidR="00EE45A4" w:rsidRPr="00EE45A4" w:rsidTr="00EE45A4">
        <w:trPr>
          <w:trHeight w:val="43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26.03</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Πάνελ με μόνωση 8-10εκ</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Tahoma"/>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50,00 €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57,00 €</w:t>
            </w:r>
          </w:p>
        </w:tc>
      </w:tr>
      <w:tr w:rsidR="00EE45A4" w:rsidRPr="00EE45A4" w:rsidTr="00EE45A4">
        <w:trPr>
          <w:trHeight w:val="43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26.04</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Πάνελ με μόνωση υγειονομικού τύπου</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μ</w:t>
            </w:r>
            <w:r w:rsidRPr="00EE45A4">
              <w:rPr>
                <w:rFonts w:asciiTheme="minorHAnsi" w:hAnsiTheme="minorHAnsi" w:cs="Tahoma"/>
                <w:szCs w:val="20"/>
                <w:vertAlign w:val="superscript"/>
                <w:lang w:val="el-GR" w:eastAsia="el-GR"/>
              </w:rPr>
              <w:t>2</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35,00 €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40,00 €</w:t>
            </w:r>
          </w:p>
        </w:tc>
      </w:tr>
      <w:tr w:rsidR="00EE45A4" w:rsidRPr="00EE45A4" w:rsidTr="00EE45A4">
        <w:trPr>
          <w:trHeight w:val="435"/>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26.05</w:t>
            </w:r>
          </w:p>
        </w:tc>
        <w:tc>
          <w:tcPr>
            <w:tcW w:w="2678"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Υδρορροές</w:t>
            </w:r>
          </w:p>
        </w:tc>
        <w:tc>
          <w:tcPr>
            <w:tcW w:w="992"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roofErr w:type="spellStart"/>
            <w:r w:rsidRPr="00EE45A4">
              <w:rPr>
                <w:rFonts w:asciiTheme="minorHAnsi" w:hAnsiTheme="minorHAnsi" w:cs="Arial"/>
                <w:szCs w:val="20"/>
                <w:lang w:val="el-GR" w:eastAsia="el-GR"/>
              </w:rPr>
              <w:t>μ.μ</w:t>
            </w:r>
            <w:proofErr w:type="spellEnd"/>
            <w:r w:rsidRPr="00EE45A4">
              <w:rPr>
                <w:rFonts w:asciiTheme="minorHAnsi" w:hAnsiTheme="minorHAnsi" w:cs="Arial"/>
                <w:szCs w:val="20"/>
                <w:lang w:val="el-GR" w:eastAsia="el-GR"/>
              </w:rPr>
              <w:t>.</w:t>
            </w:r>
          </w:p>
        </w:tc>
        <w:tc>
          <w:tcPr>
            <w:tcW w:w="173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25,00 €</w:t>
            </w:r>
          </w:p>
        </w:tc>
        <w:tc>
          <w:tcPr>
            <w:tcW w:w="1751" w:type="dxa"/>
            <w:tcBorders>
              <w:top w:val="nil"/>
              <w:left w:val="nil"/>
              <w:bottom w:val="single" w:sz="4"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28,00 €</w:t>
            </w:r>
          </w:p>
        </w:tc>
      </w:tr>
      <w:tr w:rsidR="00EE45A4" w:rsidRPr="00EE45A4" w:rsidTr="00C13161">
        <w:trPr>
          <w:trHeight w:val="297"/>
        </w:trPr>
        <w:tc>
          <w:tcPr>
            <w:tcW w:w="993"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b/>
                <w:bCs/>
                <w:szCs w:val="20"/>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EE45A4" w:rsidRPr="00EE45A4" w:rsidRDefault="00EE45A4" w:rsidP="00EE45A4">
            <w:pPr>
              <w:suppressAutoHyphens w:val="0"/>
              <w:spacing w:line="240" w:lineRule="auto"/>
              <w:jc w:val="left"/>
              <w:rPr>
                <w:rFonts w:asciiTheme="minorHAnsi" w:hAnsiTheme="minorHAnsi" w:cs="Arial"/>
                <w:color w:val="FF0000"/>
                <w:szCs w:val="20"/>
                <w:lang w:val="el-GR" w:eastAsia="el-GR"/>
              </w:rPr>
            </w:pPr>
          </w:p>
        </w:tc>
        <w:tc>
          <w:tcPr>
            <w:tcW w:w="8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26.06</w:t>
            </w:r>
          </w:p>
        </w:tc>
        <w:tc>
          <w:tcPr>
            <w:tcW w:w="2678"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C13161">
            <w:pPr>
              <w:suppressAutoHyphens w:val="0"/>
              <w:spacing w:line="240" w:lineRule="auto"/>
              <w:jc w:val="left"/>
              <w:rPr>
                <w:rFonts w:asciiTheme="minorHAnsi" w:hAnsiTheme="minorHAnsi" w:cs="Arial"/>
                <w:szCs w:val="20"/>
                <w:lang w:val="el-GR" w:eastAsia="el-GR"/>
              </w:rPr>
            </w:pPr>
            <w:r w:rsidRPr="00EE45A4">
              <w:rPr>
                <w:rFonts w:asciiTheme="minorHAnsi" w:hAnsiTheme="minorHAnsi" w:cs="Arial"/>
                <w:szCs w:val="20"/>
                <w:lang w:val="el-GR" w:eastAsia="el-GR"/>
              </w:rPr>
              <w:t>Άλλο</w:t>
            </w:r>
          </w:p>
        </w:tc>
        <w:tc>
          <w:tcPr>
            <w:tcW w:w="992"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 </w:t>
            </w:r>
          </w:p>
        </w:tc>
        <w:tc>
          <w:tcPr>
            <w:tcW w:w="173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c>
          <w:tcPr>
            <w:tcW w:w="1751" w:type="dxa"/>
            <w:tcBorders>
              <w:top w:val="nil"/>
              <w:left w:val="nil"/>
              <w:bottom w:val="single" w:sz="8" w:space="0" w:color="auto"/>
              <w:right w:val="single" w:sz="8" w:space="0" w:color="auto"/>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r w:rsidRPr="00EE45A4">
              <w:rPr>
                <w:rFonts w:asciiTheme="minorHAnsi" w:hAnsiTheme="minorHAnsi" w:cs="Arial"/>
                <w:szCs w:val="20"/>
                <w:lang w:val="el-GR" w:eastAsia="el-GR"/>
              </w:rPr>
              <w:t>-</w:t>
            </w:r>
          </w:p>
        </w:tc>
      </w:tr>
      <w:tr w:rsidR="00EE45A4" w:rsidRPr="00EE45A4" w:rsidTr="00EE45A4">
        <w:trPr>
          <w:trHeight w:val="225"/>
        </w:trPr>
        <w:tc>
          <w:tcPr>
            <w:tcW w:w="993" w:type="dxa"/>
            <w:tcBorders>
              <w:top w:val="nil"/>
              <w:left w:val="nil"/>
              <w:bottom w:val="nil"/>
              <w:right w:val="nil"/>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
        </w:tc>
        <w:tc>
          <w:tcPr>
            <w:tcW w:w="1276" w:type="dxa"/>
            <w:tcBorders>
              <w:top w:val="nil"/>
              <w:left w:val="nil"/>
              <w:bottom w:val="nil"/>
              <w:right w:val="nil"/>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
        </w:tc>
        <w:tc>
          <w:tcPr>
            <w:tcW w:w="851" w:type="dxa"/>
            <w:tcBorders>
              <w:top w:val="nil"/>
              <w:left w:val="nil"/>
              <w:bottom w:val="nil"/>
              <w:right w:val="nil"/>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
        </w:tc>
        <w:tc>
          <w:tcPr>
            <w:tcW w:w="2678" w:type="dxa"/>
            <w:tcBorders>
              <w:top w:val="nil"/>
              <w:left w:val="nil"/>
              <w:bottom w:val="nil"/>
              <w:right w:val="nil"/>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
        </w:tc>
        <w:tc>
          <w:tcPr>
            <w:tcW w:w="992" w:type="dxa"/>
            <w:tcBorders>
              <w:top w:val="nil"/>
              <w:left w:val="nil"/>
              <w:bottom w:val="nil"/>
              <w:right w:val="nil"/>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
        </w:tc>
        <w:tc>
          <w:tcPr>
            <w:tcW w:w="1731" w:type="dxa"/>
            <w:tcBorders>
              <w:top w:val="nil"/>
              <w:left w:val="nil"/>
              <w:bottom w:val="nil"/>
              <w:right w:val="nil"/>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
        </w:tc>
        <w:tc>
          <w:tcPr>
            <w:tcW w:w="1751" w:type="dxa"/>
            <w:tcBorders>
              <w:top w:val="nil"/>
              <w:left w:val="nil"/>
              <w:bottom w:val="nil"/>
              <w:right w:val="nil"/>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szCs w:val="20"/>
                <w:lang w:val="el-GR" w:eastAsia="el-GR"/>
              </w:rPr>
            </w:pPr>
          </w:p>
        </w:tc>
      </w:tr>
      <w:tr w:rsidR="00EE45A4" w:rsidRPr="00EE45A4" w:rsidTr="00EE45A4">
        <w:trPr>
          <w:trHeight w:val="360"/>
        </w:trPr>
        <w:tc>
          <w:tcPr>
            <w:tcW w:w="10272" w:type="dxa"/>
            <w:gridSpan w:val="7"/>
            <w:tcBorders>
              <w:top w:val="nil"/>
              <w:left w:val="nil"/>
              <w:bottom w:val="single" w:sz="8" w:space="0" w:color="auto"/>
              <w:right w:val="nil"/>
            </w:tcBorders>
            <w:shd w:val="clear" w:color="auto" w:fill="auto"/>
            <w:vAlign w:val="center"/>
            <w:hideMark/>
          </w:tcPr>
          <w:p w:rsidR="00EE45A4" w:rsidRPr="00EE45A4" w:rsidRDefault="00EE45A4" w:rsidP="00EE45A4">
            <w:pPr>
              <w:suppressAutoHyphens w:val="0"/>
              <w:spacing w:line="240" w:lineRule="auto"/>
              <w:jc w:val="center"/>
              <w:rPr>
                <w:rFonts w:asciiTheme="minorHAnsi" w:hAnsiTheme="minorHAnsi" w:cs="Arial"/>
                <w:b/>
                <w:bCs/>
                <w:szCs w:val="20"/>
                <w:u w:val="single"/>
                <w:lang w:val="el-GR" w:eastAsia="el-GR"/>
              </w:rPr>
            </w:pPr>
            <w:r w:rsidRPr="00EE45A4">
              <w:rPr>
                <w:rFonts w:asciiTheme="minorHAnsi" w:hAnsiTheme="minorHAnsi" w:cs="Arial"/>
                <w:b/>
                <w:bCs/>
                <w:szCs w:val="20"/>
                <w:u w:val="single"/>
                <w:lang w:val="el-GR" w:eastAsia="el-GR"/>
              </w:rPr>
              <w:lastRenderedPageBreak/>
              <w:t>ΠΑΡΑΤΗΡΗΣΕΙΣ</w:t>
            </w:r>
          </w:p>
        </w:tc>
      </w:tr>
      <w:tr w:rsidR="00EE45A4" w:rsidRPr="006E503E" w:rsidTr="00EE45A4">
        <w:trPr>
          <w:trHeight w:val="630"/>
        </w:trPr>
        <w:tc>
          <w:tcPr>
            <w:tcW w:w="10272"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EE45A4" w:rsidRPr="00EE45A4" w:rsidRDefault="00EE45A4" w:rsidP="00EE45A4">
            <w:pPr>
              <w:suppressAutoHyphens w:val="0"/>
              <w:spacing w:line="240" w:lineRule="auto"/>
              <w:ind w:firstLineChars="100" w:firstLine="201"/>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1)</w:t>
            </w:r>
            <w:r w:rsidRPr="00EE45A4">
              <w:rPr>
                <w:rFonts w:asciiTheme="minorHAnsi" w:hAnsiTheme="minorHAnsi" w:cs="Arial"/>
                <w:szCs w:val="20"/>
                <w:lang w:val="el-GR" w:eastAsia="el-GR"/>
              </w:rPr>
              <w:t xml:space="preserve"> Στις παραπάνω τιμές περιλαμβάνονται υλικά, εργασία και το ΙΚΑ (όπου αυτό απαιτείται), και είναι πλέον Φ.Π.Α.</w:t>
            </w:r>
          </w:p>
        </w:tc>
      </w:tr>
      <w:tr w:rsidR="00EE45A4" w:rsidRPr="006E503E" w:rsidTr="00EE45A4">
        <w:trPr>
          <w:trHeight w:val="1080"/>
        </w:trPr>
        <w:tc>
          <w:tcPr>
            <w:tcW w:w="10272"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EE45A4" w:rsidRPr="00EE45A4" w:rsidRDefault="00EE45A4" w:rsidP="00EE45A4">
            <w:pPr>
              <w:suppressAutoHyphens w:val="0"/>
              <w:spacing w:line="240" w:lineRule="auto"/>
              <w:ind w:firstLineChars="100" w:firstLine="201"/>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2)</w:t>
            </w:r>
            <w:r w:rsidRPr="00EE45A4">
              <w:rPr>
                <w:rFonts w:asciiTheme="minorHAnsi" w:hAnsiTheme="minorHAnsi" w:cs="Arial"/>
                <w:szCs w:val="20"/>
                <w:lang w:val="el-GR" w:eastAsia="el-GR"/>
              </w:rPr>
              <w:t xml:space="preserve"> Οι ανωτέρω τιμές συνιστούν τις μέγιστες τιμές. Περαιτέρω αύξηση των ανωτέρω αναγραφόμενων τιμών δύναται να γίνει δεκτή με την απαραίτητη </w:t>
            </w:r>
            <w:proofErr w:type="spellStart"/>
            <w:r w:rsidRPr="00EE45A4">
              <w:rPr>
                <w:rFonts w:asciiTheme="minorHAnsi" w:hAnsiTheme="minorHAnsi" w:cs="Arial"/>
                <w:szCs w:val="20"/>
                <w:lang w:val="el-GR" w:eastAsia="el-GR"/>
              </w:rPr>
              <w:t>προυπόθεση</w:t>
            </w:r>
            <w:proofErr w:type="spellEnd"/>
            <w:r w:rsidRPr="00EE45A4">
              <w:rPr>
                <w:rFonts w:asciiTheme="minorHAnsi" w:hAnsiTheme="minorHAnsi" w:cs="Arial"/>
                <w:szCs w:val="20"/>
                <w:lang w:val="el-GR" w:eastAsia="el-GR"/>
              </w:rPr>
              <w:t xml:space="preserve"> να συνοδεύεται από αναλυτική και επαρκή περιγραφή-τεκμηρίωση καθώς και από τις σχετικές οικονομικές προσφορές που θα επισυνάπτονται.</w:t>
            </w:r>
          </w:p>
        </w:tc>
      </w:tr>
      <w:tr w:rsidR="00EE45A4" w:rsidRPr="006E503E" w:rsidTr="00EE45A4">
        <w:trPr>
          <w:trHeight w:val="2475"/>
        </w:trPr>
        <w:tc>
          <w:tcPr>
            <w:tcW w:w="10272"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EE45A4" w:rsidRPr="00EE45A4" w:rsidRDefault="00EE45A4" w:rsidP="00EE45A4">
            <w:pPr>
              <w:suppressAutoHyphens w:val="0"/>
              <w:spacing w:line="240" w:lineRule="auto"/>
              <w:ind w:firstLineChars="100" w:firstLine="201"/>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3)</w:t>
            </w:r>
            <w:r w:rsidRPr="00EE45A4">
              <w:rPr>
                <w:rFonts w:asciiTheme="minorHAnsi" w:hAnsiTheme="minorHAnsi" w:cs="Arial"/>
                <w:szCs w:val="20"/>
                <w:lang w:val="el-GR" w:eastAsia="el-GR"/>
              </w:rPr>
              <w:t xml:space="preserve"> Για τις εργασίες οι οποίες είτε είναι κατ΄ αποκοπή είτε δεν υπάρχει τιμή μονάδας στον παραπάνω πίνακα, είτε είναι καινούργια εργασία που δεν περιλαμβάνεται στον παραπάνω πίνακα, ο δικαιούχος τις κοστολογεί κατά περίπτωση και ανάλογα με την φύση της επένδυσης του, με ταυτόχρονη τεχνική περιγραφή και συνημμένη προσφορά. Εφόσον το μοναδιαίο κόστος των εργασιών αυτών υπερβαίνει, σε αξία τα 1.000,00 €, απαιτούνται τρεις (3)  προσφορές, ενώ σε αντίθετη περίπτωση τουλάχιστον μία (1).</w:t>
            </w:r>
            <w:r w:rsidRPr="00EE45A4">
              <w:rPr>
                <w:rFonts w:asciiTheme="minorHAnsi" w:hAnsiTheme="minorHAnsi" w:cs="Arial"/>
                <w:szCs w:val="20"/>
                <w:lang w:val="el-GR" w:eastAsia="el-GR"/>
              </w:rPr>
              <w:br/>
              <w:t>Ειδικά για τις συνδέσεις με τα δίκτυα (ΔΕΗ, ΟΤΕ, ύδρευση, αποχέτευση, κλπ) θα υπολογίζονται ανάλογα με το Τιμολόγιο του φορέα σύνδεσης.</w:t>
            </w:r>
          </w:p>
        </w:tc>
      </w:tr>
      <w:tr w:rsidR="00EE45A4" w:rsidRPr="006E503E" w:rsidTr="00EE45A4">
        <w:trPr>
          <w:trHeight w:val="615"/>
        </w:trPr>
        <w:tc>
          <w:tcPr>
            <w:tcW w:w="10272"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EE45A4" w:rsidRPr="00EE45A4" w:rsidRDefault="00EE45A4" w:rsidP="00EE45A4">
            <w:pPr>
              <w:suppressAutoHyphens w:val="0"/>
              <w:spacing w:line="240" w:lineRule="auto"/>
              <w:ind w:firstLineChars="100" w:firstLine="201"/>
              <w:jc w:val="left"/>
              <w:rPr>
                <w:rFonts w:asciiTheme="minorHAnsi" w:hAnsiTheme="minorHAnsi" w:cs="Arial"/>
                <w:b/>
                <w:bCs/>
                <w:szCs w:val="20"/>
                <w:lang w:val="el-GR" w:eastAsia="el-GR"/>
              </w:rPr>
            </w:pPr>
            <w:r w:rsidRPr="00EE45A4">
              <w:rPr>
                <w:rFonts w:asciiTheme="minorHAnsi" w:hAnsiTheme="minorHAnsi" w:cs="Arial"/>
                <w:b/>
                <w:bCs/>
                <w:szCs w:val="20"/>
                <w:lang w:val="el-GR" w:eastAsia="el-GR"/>
              </w:rPr>
              <w:t>4)</w:t>
            </w:r>
            <w:r w:rsidRPr="00EE45A4">
              <w:rPr>
                <w:rFonts w:asciiTheme="minorHAnsi" w:hAnsiTheme="minorHAnsi" w:cs="Arial"/>
                <w:szCs w:val="20"/>
                <w:lang w:val="el-GR" w:eastAsia="el-GR"/>
              </w:rPr>
              <w:t xml:space="preserve"> Οι παραπάνω τιμές δεν ισχύουν για τα Δημόσια Έργα.</w:t>
            </w:r>
          </w:p>
        </w:tc>
      </w:tr>
      <w:tr w:rsidR="00EE45A4" w:rsidRPr="006E503E" w:rsidTr="00EE45A4">
        <w:trPr>
          <w:trHeight w:val="615"/>
        </w:trPr>
        <w:tc>
          <w:tcPr>
            <w:tcW w:w="10272"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EE45A4" w:rsidRPr="00EE45A4" w:rsidRDefault="00EE45A4" w:rsidP="00EE45A4">
            <w:pPr>
              <w:suppressAutoHyphens w:val="0"/>
              <w:spacing w:line="240" w:lineRule="auto"/>
              <w:ind w:firstLineChars="100" w:firstLine="201"/>
              <w:jc w:val="left"/>
              <w:rPr>
                <w:rFonts w:asciiTheme="minorHAnsi" w:hAnsiTheme="minorHAnsi" w:cs="Arial"/>
                <w:szCs w:val="20"/>
                <w:lang w:val="el-GR" w:eastAsia="el-GR"/>
              </w:rPr>
            </w:pPr>
            <w:r w:rsidRPr="00EE45A4">
              <w:rPr>
                <w:rFonts w:asciiTheme="minorHAnsi" w:hAnsiTheme="minorHAnsi" w:cs="Arial"/>
                <w:b/>
                <w:bCs/>
                <w:szCs w:val="20"/>
                <w:lang w:val="el-GR" w:eastAsia="el-GR"/>
              </w:rPr>
              <w:t>5)</w:t>
            </w:r>
            <w:r w:rsidRPr="00EE45A4">
              <w:rPr>
                <w:rFonts w:asciiTheme="minorHAnsi" w:hAnsiTheme="minorHAnsi" w:cs="Arial"/>
                <w:szCs w:val="20"/>
                <w:lang w:val="el-GR" w:eastAsia="el-GR"/>
              </w:rPr>
              <w:t xml:space="preserve"> Η τιμή της στέγης περιλαμβάνει μόνωση και βερνικοχρωματισμούς.</w:t>
            </w:r>
          </w:p>
        </w:tc>
      </w:tr>
    </w:tbl>
    <w:p w:rsidR="00B66FB2" w:rsidRDefault="00B66FB2" w:rsidP="002314EC">
      <w:pPr>
        <w:spacing w:before="60" w:line="280" w:lineRule="atLeast"/>
        <w:rPr>
          <w:rFonts w:ascii="Trebuchet MS" w:hAnsi="Trebuchet MS" w:cs="Tahoma"/>
          <w:szCs w:val="20"/>
          <w:lang w:val="el-GR"/>
        </w:rPr>
      </w:pPr>
    </w:p>
    <w:p w:rsidR="00944AEF" w:rsidRPr="00366192" w:rsidRDefault="00944AEF" w:rsidP="002314EC">
      <w:pPr>
        <w:spacing w:before="60" w:line="280" w:lineRule="atLeast"/>
        <w:rPr>
          <w:rFonts w:ascii="Trebuchet MS" w:hAnsi="Trebuchet MS" w:cs="Tahoma"/>
          <w:szCs w:val="20"/>
          <w:lang w:val="el-GR"/>
        </w:rPr>
      </w:pPr>
    </w:p>
    <w:p w:rsidR="00944AEF" w:rsidRPr="00366192" w:rsidRDefault="00944AEF" w:rsidP="002314EC">
      <w:pPr>
        <w:spacing w:before="60" w:line="280" w:lineRule="atLeast"/>
        <w:rPr>
          <w:rFonts w:ascii="Trebuchet MS" w:hAnsi="Trebuchet MS" w:cs="Tahoma"/>
          <w:szCs w:val="20"/>
          <w:lang w:val="el-GR"/>
        </w:rPr>
      </w:pPr>
    </w:p>
    <w:p w:rsidR="008D694F" w:rsidRDefault="008D694F" w:rsidP="00592B45">
      <w:pPr>
        <w:suppressAutoHyphens w:val="0"/>
        <w:spacing w:after="200" w:line="276" w:lineRule="auto"/>
        <w:jc w:val="left"/>
        <w:rPr>
          <w:rFonts w:ascii="Trebuchet MS" w:hAnsi="Trebuchet MS" w:cs="Tahoma"/>
          <w:b/>
          <w:bCs/>
          <w:szCs w:val="20"/>
          <w:lang w:val="el-GR"/>
        </w:rPr>
      </w:pPr>
      <w:r w:rsidRPr="008D694F">
        <w:rPr>
          <w:rFonts w:ascii="Trebuchet MS" w:hAnsi="Trebuchet MS" w:cs="Tahoma"/>
          <w:b/>
          <w:bCs/>
          <w:szCs w:val="20"/>
          <w:lang w:val="el-GR"/>
        </w:rPr>
        <w:t>1</w:t>
      </w:r>
      <w:r>
        <w:rPr>
          <w:rFonts w:ascii="Trebuchet MS" w:hAnsi="Trebuchet MS" w:cs="Tahoma"/>
          <w:b/>
          <w:bCs/>
          <w:szCs w:val="20"/>
          <w:lang w:val="el-GR"/>
        </w:rPr>
        <w:t>8</w:t>
      </w:r>
      <w:r w:rsidRPr="0039185C">
        <w:rPr>
          <w:rFonts w:ascii="Trebuchet MS" w:hAnsi="Trebuchet MS" w:cs="Tahoma"/>
          <w:b/>
          <w:bCs/>
          <w:szCs w:val="20"/>
          <w:lang w:val="el-GR"/>
        </w:rPr>
        <w:t>.1.</w:t>
      </w:r>
      <w:r>
        <w:rPr>
          <w:rFonts w:ascii="Trebuchet MS" w:hAnsi="Trebuchet MS" w:cs="Tahoma"/>
          <w:b/>
          <w:bCs/>
          <w:szCs w:val="20"/>
          <w:lang w:val="el-GR"/>
        </w:rPr>
        <w:t>4 ΠΡΟΤΕΙΝΟΜΕΝΟ</w:t>
      </w:r>
      <w:r w:rsidRPr="008D694F">
        <w:rPr>
          <w:rFonts w:ascii="Trebuchet MS" w:hAnsi="Trebuchet MS" w:cs="Tahoma"/>
          <w:b/>
          <w:bCs/>
          <w:szCs w:val="20"/>
          <w:lang w:val="el-GR"/>
        </w:rPr>
        <w:t xml:space="preserve">Σ </w:t>
      </w:r>
      <w:r>
        <w:rPr>
          <w:rFonts w:ascii="Trebuchet MS" w:hAnsi="Trebuchet MS" w:cs="Tahoma"/>
          <w:b/>
          <w:bCs/>
          <w:szCs w:val="20"/>
          <w:lang w:val="el-GR"/>
        </w:rPr>
        <w:t>ΑΝΑΛΥΤΙΚΟΣ ΠΡΟΥΠΟΛΟΓΙΣΜΟΣ</w:t>
      </w:r>
    </w:p>
    <w:p w:rsidR="008D694F" w:rsidRPr="008D694F" w:rsidRDefault="008D694F" w:rsidP="008D694F">
      <w:pPr>
        <w:spacing w:before="60" w:line="280" w:lineRule="atLeast"/>
        <w:rPr>
          <w:rFonts w:ascii="Trebuchet MS" w:hAnsi="Trebuchet MS" w:cs="Tahoma"/>
          <w:b/>
          <w:bCs/>
          <w:szCs w:val="20"/>
          <w:lang w:val="el-GR"/>
        </w:rPr>
      </w:pPr>
    </w:p>
    <w:p w:rsidR="008D694F" w:rsidRDefault="008D694F" w:rsidP="008D694F">
      <w:pPr>
        <w:spacing w:before="60" w:line="280" w:lineRule="atLeast"/>
        <w:rPr>
          <w:rFonts w:asciiTheme="minorHAnsi" w:hAnsiTheme="minorHAnsi" w:cs="Tahoma"/>
          <w:color w:val="FF0000"/>
          <w:sz w:val="28"/>
          <w:szCs w:val="20"/>
          <w:lang w:val="el-GR"/>
        </w:rPr>
      </w:pPr>
      <w:r>
        <w:rPr>
          <w:rFonts w:asciiTheme="minorHAnsi" w:hAnsiTheme="minorHAnsi" w:cs="Tahoma"/>
          <w:color w:val="FF0000"/>
          <w:sz w:val="28"/>
          <w:szCs w:val="20"/>
          <w:lang w:val="el-GR"/>
        </w:rPr>
        <w:t xml:space="preserve">Ο </w:t>
      </w:r>
      <w:r w:rsidRPr="009F1954">
        <w:rPr>
          <w:rFonts w:asciiTheme="minorHAnsi" w:hAnsiTheme="minorHAnsi" w:cs="Tahoma"/>
          <w:b/>
          <w:color w:val="FF0000"/>
          <w:sz w:val="28"/>
          <w:szCs w:val="20"/>
          <w:lang w:val="el-GR"/>
        </w:rPr>
        <w:t>ΑΝΑΛΥΤΙΚΟΣ</w:t>
      </w:r>
      <w:r>
        <w:rPr>
          <w:rFonts w:asciiTheme="minorHAnsi" w:hAnsiTheme="minorHAnsi" w:cs="Tahoma"/>
          <w:color w:val="FF0000"/>
          <w:sz w:val="28"/>
          <w:szCs w:val="20"/>
          <w:lang w:val="el-GR"/>
        </w:rPr>
        <w:t xml:space="preserve"> </w:t>
      </w:r>
      <w:r w:rsidRPr="009F1954">
        <w:rPr>
          <w:rFonts w:asciiTheme="minorHAnsi" w:hAnsiTheme="minorHAnsi" w:cs="Tahoma"/>
          <w:b/>
          <w:color w:val="FF0000"/>
          <w:sz w:val="28"/>
          <w:szCs w:val="20"/>
          <w:lang w:val="el-GR"/>
        </w:rPr>
        <w:t>ΠΡΟΥΠΟΛΟΓΙΣΜΟΣ</w:t>
      </w:r>
      <w:r w:rsidRPr="00D03815">
        <w:rPr>
          <w:rFonts w:asciiTheme="minorHAnsi" w:hAnsiTheme="minorHAnsi" w:cs="Tahoma"/>
          <w:color w:val="FF0000"/>
          <w:sz w:val="28"/>
          <w:szCs w:val="20"/>
          <w:lang w:val="el-GR"/>
        </w:rPr>
        <w:t xml:space="preserve"> ΤΩΝ ΠΡΟΤΕΙΝΟΜΕΝΩΝ ΕΡΓΑΣΙΩΝ / ΔΑΠΑΝΩΝ ΤΗΣ ΕΠΕΝΔΥΤΙΚΗΣ ΠΡΟΤΑΣΗΣ </w:t>
      </w:r>
      <w:r w:rsidRPr="00484564">
        <w:rPr>
          <w:rFonts w:asciiTheme="minorHAnsi" w:hAnsiTheme="minorHAnsi" w:cs="Tahoma"/>
          <w:b/>
          <w:color w:val="FF0000"/>
          <w:sz w:val="28"/>
          <w:szCs w:val="20"/>
          <w:lang w:val="el-GR"/>
        </w:rPr>
        <w:t xml:space="preserve">ΘΑ ΠΡΕΠΕΙ ΝΑ ΣΥΜΠΛΗΡΩΝΕΤΑΙ ΣΤΟ ΣΥΝΗΜΜΕΝΟ ΑΡΧΕΙΟ </w:t>
      </w:r>
      <w:r w:rsidRPr="00484564">
        <w:rPr>
          <w:rFonts w:asciiTheme="minorHAnsi" w:hAnsiTheme="minorHAnsi" w:cs="Tahoma"/>
          <w:b/>
          <w:color w:val="FF0000"/>
          <w:sz w:val="28"/>
          <w:szCs w:val="20"/>
          <w:lang w:val="en-US"/>
        </w:rPr>
        <w:t>EXCEL</w:t>
      </w:r>
      <w:r w:rsidRPr="00484564">
        <w:rPr>
          <w:rFonts w:asciiTheme="minorHAnsi" w:hAnsiTheme="minorHAnsi" w:cs="Tahoma"/>
          <w:b/>
          <w:color w:val="FF0000"/>
          <w:sz w:val="28"/>
          <w:szCs w:val="20"/>
          <w:lang w:val="el-GR"/>
        </w:rPr>
        <w:t xml:space="preserve"> «</w:t>
      </w:r>
      <w:r w:rsidR="00896165">
        <w:rPr>
          <w:rFonts w:asciiTheme="minorHAnsi" w:hAnsiTheme="minorHAnsi" w:cs="Tahoma"/>
          <w:b/>
          <w:color w:val="FF0000"/>
          <w:sz w:val="28"/>
          <w:szCs w:val="20"/>
          <w:lang w:val="el-GR"/>
        </w:rPr>
        <w:t>Πίνακας αιτούμενων δαπανών</w:t>
      </w:r>
      <w:r w:rsidRPr="00D03815">
        <w:rPr>
          <w:rFonts w:asciiTheme="minorHAnsi" w:hAnsiTheme="minorHAnsi" w:cs="Tahoma"/>
          <w:b/>
          <w:color w:val="FF0000"/>
          <w:sz w:val="28"/>
          <w:szCs w:val="20"/>
          <w:lang w:val="el-GR"/>
        </w:rPr>
        <w:t xml:space="preserve">» </w:t>
      </w:r>
      <w:r w:rsidR="00896165">
        <w:rPr>
          <w:rFonts w:asciiTheme="minorHAnsi" w:hAnsiTheme="minorHAnsi" w:cs="Tahoma"/>
          <w:b/>
          <w:color w:val="FF0000"/>
          <w:sz w:val="28"/>
          <w:szCs w:val="20"/>
          <w:lang w:val="el-GR"/>
        </w:rPr>
        <w:t xml:space="preserve">(Παράρτημα Ι_11) </w:t>
      </w:r>
      <w:r w:rsidRPr="00D03815">
        <w:rPr>
          <w:rFonts w:asciiTheme="minorHAnsi" w:hAnsiTheme="minorHAnsi" w:cs="Tahoma"/>
          <w:color w:val="FF0000"/>
          <w:sz w:val="28"/>
          <w:szCs w:val="20"/>
          <w:lang w:val="el-GR"/>
        </w:rPr>
        <w:t>ΣΤΑ ΑΝΤΙΣΤΟΙΧΑ ΦΥΛΛΑ ΕΡΓΑΣΙΑΣ</w:t>
      </w:r>
      <w:r>
        <w:rPr>
          <w:rFonts w:asciiTheme="minorHAnsi" w:hAnsiTheme="minorHAnsi" w:cs="Tahoma"/>
          <w:color w:val="FF0000"/>
          <w:sz w:val="28"/>
          <w:szCs w:val="20"/>
          <w:lang w:val="el-GR"/>
        </w:rPr>
        <w:t>, ΕΝΩ ΤΑΥΤΟΧΡΟΝΑ ΘΑ ΠΡΕΠΕΙ ΝΑ ΣΥΜΦΩΝΟΥΝ ΜΕ ΤΑ ΣΥΝΟΛΑ ΔΑΠΑΝΩΝ ΑΝΑ ΚΑΤΗΓΟΡΙΑ ΔΑΠΑΝΗΣ ΟΠΩΣ ΕΜΦΑΝΙΖΟΝΤΑΙ ΣΤΟ ΠΛΗΡΟΦΟΡΙΑΚΟ ΣΥΣΤΗΜΑ (ΠΣΚΕ).</w:t>
      </w:r>
    </w:p>
    <w:p w:rsidR="008D694F" w:rsidRDefault="008D694F" w:rsidP="008D694F">
      <w:pPr>
        <w:spacing w:before="60" w:line="280" w:lineRule="atLeast"/>
        <w:rPr>
          <w:rFonts w:asciiTheme="minorHAnsi" w:hAnsiTheme="minorHAnsi" w:cs="Tahoma"/>
          <w:color w:val="FF0000"/>
          <w:sz w:val="28"/>
          <w:szCs w:val="20"/>
          <w:lang w:val="el-GR"/>
        </w:rPr>
      </w:pPr>
    </w:p>
    <w:p w:rsidR="008D694F" w:rsidRPr="009D4C1B" w:rsidRDefault="008D694F" w:rsidP="008D694F">
      <w:pPr>
        <w:spacing w:before="60" w:line="280" w:lineRule="atLeast"/>
        <w:rPr>
          <w:rFonts w:asciiTheme="minorHAnsi" w:hAnsiTheme="minorHAnsi" w:cs="Tahoma"/>
          <w:b/>
          <w:color w:val="FF0000"/>
          <w:sz w:val="28"/>
          <w:szCs w:val="20"/>
          <w:u w:val="single"/>
          <w:lang w:val="el-GR"/>
        </w:rPr>
      </w:pPr>
      <w:r w:rsidRPr="009D4C1B">
        <w:rPr>
          <w:rFonts w:asciiTheme="minorHAnsi" w:hAnsiTheme="minorHAnsi" w:cs="Tahoma"/>
          <w:b/>
          <w:color w:val="FF0000"/>
          <w:sz w:val="28"/>
          <w:szCs w:val="20"/>
          <w:u w:val="single"/>
          <w:lang w:val="el-GR"/>
        </w:rPr>
        <w:t>ΠΑΡΑΚΑΛΕΙΣΤΕ ΝΑ ΔΙΑΓΡΑΨΕΤΕ ΤΑ ΦΥΛΛΑ ΕΡΓΑΣΙΑΣ ΠΟΥ ΔΕΝ ΧΡΗΣΙΜΟΠΟΙΕΙΤ</w:t>
      </w:r>
      <w:r>
        <w:rPr>
          <w:rFonts w:asciiTheme="minorHAnsi" w:hAnsiTheme="minorHAnsi" w:cs="Tahoma"/>
          <w:b/>
          <w:color w:val="FF0000"/>
          <w:sz w:val="28"/>
          <w:szCs w:val="20"/>
          <w:u w:val="single"/>
          <w:lang w:val="el-GR"/>
        </w:rPr>
        <w:t>Ε</w:t>
      </w:r>
      <w:r w:rsidRPr="009D4C1B">
        <w:rPr>
          <w:rFonts w:asciiTheme="minorHAnsi" w:hAnsiTheme="minorHAnsi" w:cs="Tahoma"/>
          <w:b/>
          <w:color w:val="FF0000"/>
          <w:sz w:val="28"/>
          <w:szCs w:val="20"/>
          <w:u w:val="single"/>
          <w:lang w:val="el-GR"/>
        </w:rPr>
        <w:t>.</w:t>
      </w:r>
    </w:p>
    <w:p w:rsidR="008D694F" w:rsidRDefault="008D694F" w:rsidP="008D694F">
      <w:pPr>
        <w:spacing w:before="60" w:line="280" w:lineRule="atLeast"/>
        <w:rPr>
          <w:rFonts w:ascii="Trebuchet MS" w:hAnsi="Trebuchet MS" w:cs="Tahoma"/>
          <w:szCs w:val="20"/>
          <w:lang w:val="el-GR"/>
        </w:rPr>
      </w:pPr>
    </w:p>
    <w:p w:rsidR="00944AEF" w:rsidRPr="0039185C" w:rsidRDefault="00944AEF" w:rsidP="002314EC">
      <w:pPr>
        <w:spacing w:before="60" w:line="280" w:lineRule="atLeast"/>
        <w:rPr>
          <w:rFonts w:ascii="Trebuchet MS" w:hAnsi="Trebuchet MS" w:cs="Tahoma"/>
          <w:b/>
          <w:bCs/>
          <w:szCs w:val="20"/>
          <w:lang w:val="el-GR"/>
        </w:rPr>
        <w:sectPr w:rsidR="00944AEF" w:rsidRPr="0039185C" w:rsidSect="004B02B9">
          <w:pgSz w:w="11906" w:h="16838"/>
          <w:pgMar w:top="907" w:right="1797" w:bottom="1440" w:left="1797" w:header="567" w:footer="1298" w:gutter="0"/>
          <w:cols w:space="720"/>
          <w:titlePg/>
        </w:sectPr>
      </w:pPr>
    </w:p>
    <w:p w:rsidR="00944AEF" w:rsidRDefault="003C66B5" w:rsidP="002314EC">
      <w:pPr>
        <w:spacing w:before="60" w:line="280" w:lineRule="atLeast"/>
        <w:rPr>
          <w:rFonts w:ascii="Trebuchet MS" w:hAnsi="Trebuchet MS" w:cs="Tahoma"/>
          <w:b/>
          <w:bCs/>
          <w:szCs w:val="20"/>
          <w:u w:val="single"/>
          <w:lang w:val="el-GR"/>
        </w:rPr>
      </w:pPr>
      <w:r w:rsidRPr="003C66B5">
        <w:rPr>
          <w:rFonts w:ascii="Trebuchet MS" w:hAnsi="Trebuchet MS" w:cs="Tahoma"/>
          <w:b/>
          <w:bCs/>
          <w:szCs w:val="20"/>
          <w:u w:val="single"/>
          <w:lang w:val="el-GR"/>
        </w:rPr>
        <w:lastRenderedPageBreak/>
        <w:t xml:space="preserve"> </w:t>
      </w:r>
      <w:r w:rsidR="00280705">
        <w:rPr>
          <w:rFonts w:ascii="Trebuchet MS" w:hAnsi="Trebuchet MS" w:cs="Tahoma"/>
          <w:b/>
          <w:bCs/>
          <w:szCs w:val="20"/>
          <w:u w:val="single"/>
          <w:lang w:val="el-GR"/>
        </w:rPr>
        <w:t>18.1.</w:t>
      </w:r>
      <w:r w:rsidR="008D694F">
        <w:rPr>
          <w:rFonts w:ascii="Trebuchet MS" w:hAnsi="Trebuchet MS" w:cs="Tahoma"/>
          <w:b/>
          <w:bCs/>
          <w:szCs w:val="20"/>
          <w:u w:val="single"/>
          <w:lang w:val="el-GR"/>
        </w:rPr>
        <w:t>5</w:t>
      </w:r>
      <w:r w:rsidR="00280705">
        <w:rPr>
          <w:rFonts w:ascii="Trebuchet MS" w:hAnsi="Trebuchet MS" w:cs="Tahoma"/>
          <w:b/>
          <w:bCs/>
          <w:szCs w:val="20"/>
          <w:u w:val="single"/>
          <w:lang w:val="el-GR"/>
        </w:rPr>
        <w:t xml:space="preserve"> </w:t>
      </w:r>
      <w:r w:rsidR="00944AEF" w:rsidRPr="002E24E1">
        <w:rPr>
          <w:rFonts w:ascii="Trebuchet MS" w:hAnsi="Trebuchet MS" w:cs="Tahoma"/>
          <w:b/>
          <w:bCs/>
          <w:szCs w:val="20"/>
          <w:u w:val="single"/>
          <w:lang w:val="el-GR"/>
        </w:rPr>
        <w:t>ΣΥΝΟΠΤΙΚΗ ΑΝΑΛΥΣΗ ΚΟΣΤΟΥΣ ΤΗΣ ΠΡΟΤΑΣΗΣ – ΧΡΟΝΟΔΙΑΓΡΑΜΜΑ</w:t>
      </w:r>
    </w:p>
    <w:p w:rsidR="002314EC" w:rsidRPr="002E24E1" w:rsidRDefault="002314EC" w:rsidP="002314EC">
      <w:pPr>
        <w:spacing w:before="60" w:line="280" w:lineRule="atLeast"/>
        <w:rPr>
          <w:rFonts w:ascii="Trebuchet MS" w:hAnsi="Trebuchet MS" w:cs="Tahoma"/>
          <w:b/>
          <w:bCs/>
          <w:szCs w:val="20"/>
          <w:u w:val="single"/>
          <w:lang w:val="el-GR"/>
        </w:rPr>
      </w:pPr>
    </w:p>
    <w:tbl>
      <w:tblPr>
        <w:tblW w:w="11241" w:type="dxa"/>
        <w:tblInd w:w="-13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700"/>
        <w:gridCol w:w="1994"/>
        <w:gridCol w:w="1134"/>
        <w:gridCol w:w="993"/>
        <w:gridCol w:w="1175"/>
        <w:gridCol w:w="851"/>
        <w:gridCol w:w="851"/>
        <w:gridCol w:w="850"/>
        <w:gridCol w:w="851"/>
        <w:gridCol w:w="850"/>
        <w:gridCol w:w="992"/>
      </w:tblGrid>
      <w:tr w:rsidR="00944AEF" w:rsidRPr="0039185C" w:rsidTr="002E7428">
        <w:trPr>
          <w:trHeight w:val="255"/>
        </w:trPr>
        <w:tc>
          <w:tcPr>
            <w:tcW w:w="700" w:type="dxa"/>
            <w:tcBorders>
              <w:top w:val="double" w:sz="4" w:space="0" w:color="auto"/>
            </w:tcBorders>
            <w:noWrap/>
            <w:vAlign w:val="bottom"/>
          </w:tcPr>
          <w:p w:rsidR="00944AEF" w:rsidRPr="0039185C" w:rsidRDefault="00944AEF" w:rsidP="002314EC">
            <w:pPr>
              <w:spacing w:before="60" w:line="280" w:lineRule="atLeast"/>
              <w:rPr>
                <w:rFonts w:ascii="Trebuchet MS" w:hAnsi="Trebuchet MS" w:cs="Tahoma"/>
                <w:szCs w:val="20"/>
                <w:lang w:val="el-GR"/>
              </w:rPr>
            </w:pPr>
          </w:p>
        </w:tc>
        <w:tc>
          <w:tcPr>
            <w:tcW w:w="1994" w:type="dxa"/>
            <w:tcBorders>
              <w:top w:val="double" w:sz="4" w:space="0" w:color="auto"/>
            </w:tcBorders>
            <w:noWrap/>
            <w:vAlign w:val="bottom"/>
          </w:tcPr>
          <w:p w:rsidR="00944AEF" w:rsidRPr="0039185C" w:rsidRDefault="00944AEF" w:rsidP="002314EC">
            <w:pPr>
              <w:spacing w:before="60" w:line="280" w:lineRule="atLeast"/>
              <w:rPr>
                <w:rFonts w:ascii="Trebuchet MS" w:hAnsi="Trebuchet MS" w:cs="Tahoma"/>
                <w:szCs w:val="20"/>
                <w:lang w:val="el-GR"/>
              </w:rPr>
            </w:pPr>
          </w:p>
        </w:tc>
        <w:tc>
          <w:tcPr>
            <w:tcW w:w="1134" w:type="dxa"/>
            <w:tcBorders>
              <w:top w:val="double" w:sz="4" w:space="0" w:color="auto"/>
            </w:tcBorders>
            <w:noWrap/>
            <w:vAlign w:val="bottom"/>
          </w:tcPr>
          <w:p w:rsidR="00944AEF" w:rsidRPr="0039185C" w:rsidRDefault="00944AEF" w:rsidP="002314EC">
            <w:pPr>
              <w:spacing w:before="60" w:line="280" w:lineRule="atLeast"/>
              <w:rPr>
                <w:rFonts w:ascii="Trebuchet MS" w:hAnsi="Trebuchet MS" w:cs="Tahoma"/>
                <w:szCs w:val="20"/>
                <w:lang w:val="el-GR"/>
              </w:rPr>
            </w:pPr>
          </w:p>
        </w:tc>
        <w:tc>
          <w:tcPr>
            <w:tcW w:w="993" w:type="dxa"/>
            <w:tcBorders>
              <w:top w:val="double" w:sz="4" w:space="0" w:color="auto"/>
            </w:tcBorders>
            <w:noWrap/>
            <w:vAlign w:val="bottom"/>
          </w:tcPr>
          <w:p w:rsidR="00944AEF" w:rsidRPr="0039185C" w:rsidRDefault="00944AEF" w:rsidP="002314EC">
            <w:pPr>
              <w:spacing w:before="60" w:line="280" w:lineRule="atLeast"/>
              <w:rPr>
                <w:rFonts w:ascii="Trebuchet MS" w:hAnsi="Trebuchet MS" w:cs="Tahoma"/>
                <w:szCs w:val="20"/>
                <w:lang w:val="el-GR"/>
              </w:rPr>
            </w:pPr>
          </w:p>
        </w:tc>
        <w:tc>
          <w:tcPr>
            <w:tcW w:w="1175" w:type="dxa"/>
            <w:tcBorders>
              <w:top w:val="double" w:sz="4" w:space="0" w:color="auto"/>
            </w:tcBorders>
            <w:noWrap/>
            <w:vAlign w:val="bottom"/>
          </w:tcPr>
          <w:p w:rsidR="00944AEF" w:rsidRPr="0039185C" w:rsidRDefault="00944AEF" w:rsidP="002314EC">
            <w:pPr>
              <w:spacing w:before="60" w:line="280" w:lineRule="atLeast"/>
              <w:rPr>
                <w:rFonts w:ascii="Trebuchet MS" w:hAnsi="Trebuchet MS" w:cs="Tahoma"/>
                <w:b/>
                <w:bCs/>
                <w:szCs w:val="20"/>
                <w:lang w:val="el-GR"/>
              </w:rPr>
            </w:pPr>
          </w:p>
        </w:tc>
        <w:tc>
          <w:tcPr>
            <w:tcW w:w="5245" w:type="dxa"/>
            <w:gridSpan w:val="6"/>
            <w:tcBorders>
              <w:top w:val="double" w:sz="4" w:space="0" w:color="auto"/>
            </w:tcBorders>
            <w:noWrap/>
            <w:vAlign w:val="bottom"/>
          </w:tcPr>
          <w:p w:rsidR="00944AEF" w:rsidRPr="00366192" w:rsidRDefault="00944AEF" w:rsidP="002314EC">
            <w:pPr>
              <w:spacing w:before="60" w:line="280" w:lineRule="atLeast"/>
              <w:rPr>
                <w:rFonts w:ascii="Trebuchet MS" w:hAnsi="Trebuchet MS" w:cs="Tahoma"/>
                <w:b/>
                <w:bCs/>
                <w:szCs w:val="20"/>
                <w:lang w:val="el-GR"/>
              </w:rPr>
            </w:pPr>
            <w:r w:rsidRPr="0039185C">
              <w:rPr>
                <w:rFonts w:ascii="Trebuchet MS" w:hAnsi="Trebuchet MS" w:cs="Tahoma"/>
                <w:b/>
                <w:bCs/>
                <w:szCs w:val="20"/>
              </w:rPr>
              <w:t>ΚΑΤΑΝΟΜΗ ΠΡΟΫΠΟΛΟΓΙΣΜΟΥ ΑΝΑ ΕΞΑΜΗΝΟ (</w:t>
            </w:r>
            <w:r w:rsidR="00366192">
              <w:rPr>
                <w:rFonts w:ascii="Trebuchet MS" w:hAnsi="Trebuchet MS" w:cs="Tahoma"/>
                <w:b/>
                <w:bCs/>
                <w:szCs w:val="20"/>
                <w:lang w:val="el-GR"/>
              </w:rPr>
              <w:t>€)</w:t>
            </w:r>
          </w:p>
        </w:tc>
      </w:tr>
      <w:tr w:rsidR="00366192" w:rsidRPr="0039185C" w:rsidTr="002E7428">
        <w:tc>
          <w:tcPr>
            <w:tcW w:w="700" w:type="dxa"/>
            <w:noWrap/>
            <w:vAlign w:val="center"/>
          </w:tcPr>
          <w:p w:rsidR="00366192" w:rsidRPr="0039185C"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Α/Α</w:t>
            </w:r>
          </w:p>
        </w:tc>
        <w:tc>
          <w:tcPr>
            <w:tcW w:w="1994" w:type="dxa"/>
            <w:noWrap/>
            <w:vAlign w:val="center"/>
          </w:tcPr>
          <w:p w:rsidR="00366192" w:rsidRPr="0039185C" w:rsidRDefault="00366192" w:rsidP="002314EC">
            <w:pPr>
              <w:spacing w:before="60" w:line="280" w:lineRule="atLeast"/>
              <w:jc w:val="left"/>
              <w:rPr>
                <w:rFonts w:ascii="Trebuchet MS" w:hAnsi="Trebuchet MS" w:cs="Tahoma"/>
                <w:b/>
                <w:bCs/>
                <w:szCs w:val="20"/>
                <w:lang w:val="el-GR"/>
              </w:rPr>
            </w:pPr>
            <w:r w:rsidRPr="0039185C">
              <w:rPr>
                <w:rFonts w:ascii="Trebuchet MS" w:hAnsi="Trebuchet MS" w:cs="Tahoma"/>
                <w:b/>
                <w:bCs/>
                <w:szCs w:val="20"/>
                <w:lang w:val="el-GR"/>
              </w:rPr>
              <w:t>ΚΑΤΗΓΟΡΙΑ ΔΑΠΑΝΗΣ (συμπληρώνεται κατά περίπτωση)</w:t>
            </w:r>
          </w:p>
        </w:tc>
        <w:tc>
          <w:tcPr>
            <w:tcW w:w="1134" w:type="dxa"/>
            <w:noWrap/>
            <w:vAlign w:val="center"/>
          </w:tcPr>
          <w:p w:rsidR="00366192" w:rsidRPr="0039185C"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ΚΟΣΤΟΣ</w:t>
            </w:r>
          </w:p>
        </w:tc>
        <w:tc>
          <w:tcPr>
            <w:tcW w:w="993" w:type="dxa"/>
            <w:noWrap/>
            <w:vAlign w:val="center"/>
          </w:tcPr>
          <w:p w:rsidR="00366192" w:rsidRPr="0039185C"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ΦΠΑ</w:t>
            </w:r>
          </w:p>
        </w:tc>
        <w:tc>
          <w:tcPr>
            <w:tcW w:w="1175" w:type="dxa"/>
            <w:noWrap/>
            <w:vAlign w:val="center"/>
          </w:tcPr>
          <w:p w:rsidR="00366192" w:rsidRPr="0039185C"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ΣΥΝΟΛΙΚΟ ΚΟΣΤΟΣ</w:t>
            </w:r>
          </w:p>
        </w:tc>
        <w:tc>
          <w:tcPr>
            <w:tcW w:w="851" w:type="dxa"/>
            <w:noWrap/>
            <w:vAlign w:val="center"/>
          </w:tcPr>
          <w:p w:rsidR="00366192"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Α' ΕΞΑΜ.</w:t>
            </w:r>
          </w:p>
          <w:p w:rsidR="00366192" w:rsidRPr="00366192" w:rsidRDefault="00366192" w:rsidP="002314EC">
            <w:pPr>
              <w:spacing w:before="60" w:line="280" w:lineRule="atLeast"/>
              <w:rPr>
                <w:rFonts w:ascii="Trebuchet MS" w:hAnsi="Trebuchet MS" w:cs="Tahoma"/>
                <w:b/>
                <w:bCs/>
                <w:szCs w:val="20"/>
                <w:lang w:val="el-GR"/>
              </w:rPr>
            </w:pPr>
            <w:r>
              <w:rPr>
                <w:rFonts w:ascii="Trebuchet MS" w:hAnsi="Trebuchet MS" w:cs="Tahoma"/>
                <w:b/>
                <w:bCs/>
                <w:szCs w:val="20"/>
                <w:lang w:val="el-GR"/>
              </w:rPr>
              <w:t>20….</w:t>
            </w:r>
          </w:p>
          <w:p w:rsidR="00366192" w:rsidRPr="0039185C" w:rsidRDefault="00366192" w:rsidP="002314EC">
            <w:pPr>
              <w:spacing w:before="60" w:line="280" w:lineRule="atLeast"/>
              <w:rPr>
                <w:rFonts w:ascii="Trebuchet MS" w:hAnsi="Trebuchet MS" w:cs="Tahoma"/>
                <w:b/>
                <w:bCs/>
                <w:szCs w:val="20"/>
              </w:rPr>
            </w:pPr>
          </w:p>
        </w:tc>
        <w:tc>
          <w:tcPr>
            <w:tcW w:w="851" w:type="dxa"/>
            <w:noWrap/>
            <w:vAlign w:val="center"/>
          </w:tcPr>
          <w:p w:rsidR="00366192"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Β' ΕΞΑΜ.</w:t>
            </w:r>
          </w:p>
          <w:p w:rsidR="00366192" w:rsidRPr="00366192" w:rsidRDefault="00366192" w:rsidP="002314EC">
            <w:pPr>
              <w:spacing w:before="60" w:line="280" w:lineRule="atLeast"/>
              <w:rPr>
                <w:rFonts w:ascii="Trebuchet MS" w:hAnsi="Trebuchet MS" w:cs="Tahoma"/>
                <w:b/>
                <w:bCs/>
                <w:szCs w:val="20"/>
                <w:lang w:val="el-GR"/>
              </w:rPr>
            </w:pPr>
            <w:r>
              <w:rPr>
                <w:rFonts w:ascii="Trebuchet MS" w:hAnsi="Trebuchet MS" w:cs="Tahoma"/>
                <w:b/>
                <w:bCs/>
                <w:szCs w:val="20"/>
                <w:lang w:val="el-GR"/>
              </w:rPr>
              <w:t>20….</w:t>
            </w:r>
          </w:p>
          <w:p w:rsidR="00366192" w:rsidRPr="0039185C" w:rsidRDefault="00366192" w:rsidP="002314EC">
            <w:pPr>
              <w:spacing w:before="60" w:line="280" w:lineRule="atLeast"/>
              <w:rPr>
                <w:rFonts w:ascii="Trebuchet MS" w:hAnsi="Trebuchet MS" w:cs="Tahoma"/>
                <w:b/>
                <w:bCs/>
                <w:szCs w:val="20"/>
              </w:rPr>
            </w:pPr>
          </w:p>
        </w:tc>
        <w:tc>
          <w:tcPr>
            <w:tcW w:w="850" w:type="dxa"/>
            <w:noWrap/>
            <w:vAlign w:val="center"/>
          </w:tcPr>
          <w:p w:rsidR="00366192"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Α' ΕΞΑΜ.</w:t>
            </w:r>
          </w:p>
          <w:p w:rsidR="00366192" w:rsidRPr="00366192" w:rsidRDefault="00366192" w:rsidP="002314EC">
            <w:pPr>
              <w:spacing w:before="60" w:line="280" w:lineRule="atLeast"/>
              <w:rPr>
                <w:rFonts w:ascii="Trebuchet MS" w:hAnsi="Trebuchet MS" w:cs="Tahoma"/>
                <w:b/>
                <w:bCs/>
                <w:szCs w:val="20"/>
                <w:lang w:val="el-GR"/>
              </w:rPr>
            </w:pPr>
            <w:r>
              <w:rPr>
                <w:rFonts w:ascii="Trebuchet MS" w:hAnsi="Trebuchet MS" w:cs="Tahoma"/>
                <w:b/>
                <w:bCs/>
                <w:szCs w:val="20"/>
                <w:lang w:val="el-GR"/>
              </w:rPr>
              <w:t>20….</w:t>
            </w:r>
          </w:p>
          <w:p w:rsidR="00366192" w:rsidRPr="0039185C" w:rsidRDefault="00366192" w:rsidP="002314EC">
            <w:pPr>
              <w:spacing w:before="60" w:line="280" w:lineRule="atLeast"/>
              <w:rPr>
                <w:rFonts w:ascii="Trebuchet MS" w:hAnsi="Trebuchet MS" w:cs="Tahoma"/>
                <w:b/>
                <w:bCs/>
                <w:szCs w:val="20"/>
              </w:rPr>
            </w:pPr>
          </w:p>
        </w:tc>
        <w:tc>
          <w:tcPr>
            <w:tcW w:w="851" w:type="dxa"/>
            <w:noWrap/>
            <w:vAlign w:val="center"/>
          </w:tcPr>
          <w:p w:rsidR="00366192"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Β' ΕΞΑΜ.</w:t>
            </w:r>
          </w:p>
          <w:p w:rsidR="00366192" w:rsidRPr="00366192" w:rsidRDefault="00366192" w:rsidP="002314EC">
            <w:pPr>
              <w:spacing w:before="60" w:line="280" w:lineRule="atLeast"/>
              <w:rPr>
                <w:rFonts w:ascii="Trebuchet MS" w:hAnsi="Trebuchet MS" w:cs="Tahoma"/>
                <w:b/>
                <w:bCs/>
                <w:szCs w:val="20"/>
                <w:lang w:val="el-GR"/>
              </w:rPr>
            </w:pPr>
            <w:r>
              <w:rPr>
                <w:rFonts w:ascii="Trebuchet MS" w:hAnsi="Trebuchet MS" w:cs="Tahoma"/>
                <w:b/>
                <w:bCs/>
                <w:szCs w:val="20"/>
                <w:lang w:val="el-GR"/>
              </w:rPr>
              <w:t>20….</w:t>
            </w:r>
          </w:p>
          <w:p w:rsidR="00366192" w:rsidRPr="0039185C" w:rsidRDefault="00366192" w:rsidP="002314EC">
            <w:pPr>
              <w:spacing w:before="60" w:line="280" w:lineRule="atLeast"/>
              <w:rPr>
                <w:rFonts w:ascii="Trebuchet MS" w:hAnsi="Trebuchet MS" w:cs="Tahoma"/>
                <w:b/>
                <w:bCs/>
                <w:szCs w:val="20"/>
              </w:rPr>
            </w:pPr>
          </w:p>
        </w:tc>
        <w:tc>
          <w:tcPr>
            <w:tcW w:w="850" w:type="dxa"/>
            <w:vAlign w:val="center"/>
          </w:tcPr>
          <w:p w:rsidR="00366192"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Α' ΕΞΑΜ.</w:t>
            </w:r>
          </w:p>
          <w:p w:rsidR="00366192" w:rsidRPr="00366192" w:rsidRDefault="00366192" w:rsidP="002314EC">
            <w:pPr>
              <w:spacing w:before="60" w:line="280" w:lineRule="atLeast"/>
              <w:rPr>
                <w:rFonts w:ascii="Trebuchet MS" w:hAnsi="Trebuchet MS" w:cs="Tahoma"/>
                <w:b/>
                <w:bCs/>
                <w:szCs w:val="20"/>
                <w:lang w:val="el-GR"/>
              </w:rPr>
            </w:pPr>
            <w:r>
              <w:rPr>
                <w:rFonts w:ascii="Trebuchet MS" w:hAnsi="Trebuchet MS" w:cs="Tahoma"/>
                <w:b/>
                <w:bCs/>
                <w:szCs w:val="20"/>
                <w:lang w:val="el-GR"/>
              </w:rPr>
              <w:t>20….</w:t>
            </w:r>
          </w:p>
          <w:p w:rsidR="00366192" w:rsidRPr="0039185C" w:rsidRDefault="00366192" w:rsidP="002314EC">
            <w:pPr>
              <w:spacing w:before="60" w:line="280" w:lineRule="atLeast"/>
              <w:rPr>
                <w:rFonts w:ascii="Trebuchet MS" w:hAnsi="Trebuchet MS" w:cs="Tahoma"/>
                <w:b/>
                <w:bCs/>
                <w:szCs w:val="20"/>
              </w:rPr>
            </w:pPr>
          </w:p>
        </w:tc>
        <w:tc>
          <w:tcPr>
            <w:tcW w:w="992" w:type="dxa"/>
            <w:vAlign w:val="center"/>
          </w:tcPr>
          <w:p w:rsidR="00366192" w:rsidRDefault="00366192" w:rsidP="002314EC">
            <w:pPr>
              <w:spacing w:before="60" w:line="280" w:lineRule="atLeast"/>
              <w:rPr>
                <w:rFonts w:ascii="Trebuchet MS" w:hAnsi="Trebuchet MS" w:cs="Tahoma"/>
                <w:b/>
                <w:bCs/>
                <w:szCs w:val="20"/>
              </w:rPr>
            </w:pPr>
            <w:r w:rsidRPr="0039185C">
              <w:rPr>
                <w:rFonts w:ascii="Trebuchet MS" w:hAnsi="Trebuchet MS" w:cs="Tahoma"/>
                <w:b/>
                <w:bCs/>
                <w:szCs w:val="20"/>
              </w:rPr>
              <w:t>Β' ΕΞΑΜ.</w:t>
            </w:r>
          </w:p>
          <w:p w:rsidR="00366192" w:rsidRPr="00366192" w:rsidRDefault="00366192" w:rsidP="002314EC">
            <w:pPr>
              <w:spacing w:before="60" w:line="280" w:lineRule="atLeast"/>
              <w:rPr>
                <w:rFonts w:ascii="Trebuchet MS" w:hAnsi="Trebuchet MS" w:cs="Tahoma"/>
                <w:b/>
                <w:bCs/>
                <w:szCs w:val="20"/>
                <w:lang w:val="el-GR"/>
              </w:rPr>
            </w:pPr>
            <w:r>
              <w:rPr>
                <w:rFonts w:ascii="Trebuchet MS" w:hAnsi="Trebuchet MS" w:cs="Tahoma"/>
                <w:b/>
                <w:bCs/>
                <w:szCs w:val="20"/>
                <w:lang w:val="el-GR"/>
              </w:rPr>
              <w:t>20….</w:t>
            </w:r>
          </w:p>
          <w:p w:rsidR="00366192" w:rsidRPr="0039185C" w:rsidRDefault="00366192" w:rsidP="002314EC">
            <w:pPr>
              <w:spacing w:before="60" w:line="280" w:lineRule="atLeast"/>
              <w:rPr>
                <w:rFonts w:ascii="Trebuchet MS" w:hAnsi="Trebuchet MS" w:cs="Tahoma"/>
                <w:b/>
                <w:bCs/>
                <w:szCs w:val="20"/>
              </w:rPr>
            </w:pPr>
          </w:p>
        </w:tc>
      </w:tr>
      <w:tr w:rsidR="00944AEF" w:rsidRPr="0039185C" w:rsidTr="002E7428">
        <w:tc>
          <w:tcPr>
            <w:tcW w:w="700" w:type="dxa"/>
            <w:vAlign w:val="center"/>
          </w:tcPr>
          <w:p w:rsidR="00944AEF" w:rsidRPr="0039185C" w:rsidRDefault="00944AEF" w:rsidP="00896165">
            <w:pPr>
              <w:spacing w:before="60" w:line="280" w:lineRule="atLeast"/>
              <w:jc w:val="center"/>
              <w:rPr>
                <w:rFonts w:ascii="Trebuchet MS" w:hAnsi="Trebuchet MS" w:cs="Tahoma"/>
                <w:szCs w:val="20"/>
              </w:rPr>
            </w:pPr>
            <w:r w:rsidRPr="0039185C">
              <w:rPr>
                <w:rFonts w:ascii="Trebuchet MS" w:hAnsi="Trebuchet MS" w:cs="Tahoma"/>
                <w:szCs w:val="20"/>
              </w:rPr>
              <w:t>1</w:t>
            </w:r>
          </w:p>
        </w:tc>
        <w:tc>
          <w:tcPr>
            <w:tcW w:w="1994" w:type="dxa"/>
            <w:vAlign w:val="center"/>
          </w:tcPr>
          <w:p w:rsidR="00944AEF" w:rsidRPr="0039185C" w:rsidRDefault="00944AEF" w:rsidP="00896165">
            <w:pPr>
              <w:spacing w:line="240" w:lineRule="auto"/>
              <w:jc w:val="left"/>
              <w:rPr>
                <w:rFonts w:ascii="Trebuchet MS" w:hAnsi="Trebuchet MS" w:cs="Tahoma"/>
                <w:szCs w:val="20"/>
              </w:rPr>
            </w:pPr>
            <w:r w:rsidRPr="0039185C">
              <w:rPr>
                <w:rFonts w:ascii="Trebuchet MS" w:hAnsi="Trebuchet MS"/>
                <w:szCs w:val="20"/>
              </w:rPr>
              <w:t>ΔΑΠΑΝΕΣ ΓΙΑ ΑΠΟΚΤΗΣΗ ΓΗΣ</w:t>
            </w:r>
          </w:p>
        </w:tc>
        <w:tc>
          <w:tcPr>
            <w:tcW w:w="1134" w:type="dxa"/>
            <w:vAlign w:val="bottom"/>
          </w:tcPr>
          <w:p w:rsidR="00944AEF" w:rsidRPr="0039185C" w:rsidRDefault="00944AEF" w:rsidP="002314EC">
            <w:pPr>
              <w:spacing w:before="60" w:line="280" w:lineRule="atLeast"/>
              <w:rPr>
                <w:rFonts w:ascii="Trebuchet MS" w:hAnsi="Trebuchet MS" w:cs="Tahoma"/>
                <w:szCs w:val="20"/>
              </w:rPr>
            </w:pPr>
          </w:p>
        </w:tc>
        <w:tc>
          <w:tcPr>
            <w:tcW w:w="993" w:type="dxa"/>
            <w:vAlign w:val="bottom"/>
          </w:tcPr>
          <w:p w:rsidR="00944AEF" w:rsidRPr="0039185C" w:rsidRDefault="00944AEF" w:rsidP="002314EC">
            <w:pPr>
              <w:spacing w:before="60" w:line="280" w:lineRule="atLeast"/>
              <w:rPr>
                <w:rFonts w:ascii="Trebuchet MS" w:hAnsi="Trebuchet MS" w:cs="Tahoma"/>
                <w:szCs w:val="20"/>
              </w:rPr>
            </w:pPr>
          </w:p>
        </w:tc>
        <w:tc>
          <w:tcPr>
            <w:tcW w:w="1175" w:type="dxa"/>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tcPr>
          <w:p w:rsidR="00944AEF" w:rsidRPr="0039185C" w:rsidRDefault="00944AEF" w:rsidP="002314EC">
            <w:pPr>
              <w:spacing w:before="60" w:line="280" w:lineRule="atLeast"/>
              <w:rPr>
                <w:rFonts w:ascii="Trebuchet MS" w:hAnsi="Trebuchet MS" w:cs="Tahoma"/>
                <w:szCs w:val="20"/>
              </w:rPr>
            </w:pPr>
          </w:p>
        </w:tc>
        <w:tc>
          <w:tcPr>
            <w:tcW w:w="992" w:type="dxa"/>
            <w:shd w:val="pct25" w:color="auto" w:fill="auto"/>
          </w:tcPr>
          <w:p w:rsidR="00944AEF" w:rsidRPr="0039185C" w:rsidRDefault="00944AEF" w:rsidP="002314EC">
            <w:pPr>
              <w:spacing w:before="60" w:line="280" w:lineRule="atLeast"/>
              <w:rPr>
                <w:rFonts w:ascii="Trebuchet MS" w:hAnsi="Trebuchet MS" w:cs="Tahoma"/>
                <w:szCs w:val="20"/>
              </w:rPr>
            </w:pPr>
          </w:p>
        </w:tc>
      </w:tr>
      <w:tr w:rsidR="00944AEF" w:rsidRPr="006E503E" w:rsidTr="002E7428">
        <w:tc>
          <w:tcPr>
            <w:tcW w:w="700" w:type="dxa"/>
            <w:vAlign w:val="center"/>
          </w:tcPr>
          <w:p w:rsidR="00944AEF" w:rsidRPr="0039185C" w:rsidRDefault="00944AEF" w:rsidP="00896165">
            <w:pPr>
              <w:spacing w:before="60" w:line="280" w:lineRule="atLeast"/>
              <w:jc w:val="center"/>
              <w:rPr>
                <w:rFonts w:ascii="Trebuchet MS" w:hAnsi="Trebuchet MS" w:cs="Tahoma"/>
                <w:szCs w:val="20"/>
              </w:rPr>
            </w:pPr>
            <w:r w:rsidRPr="0039185C">
              <w:rPr>
                <w:rFonts w:ascii="Trebuchet MS" w:hAnsi="Trebuchet MS" w:cs="Tahoma"/>
                <w:szCs w:val="20"/>
              </w:rPr>
              <w:t>2</w:t>
            </w:r>
          </w:p>
        </w:tc>
        <w:tc>
          <w:tcPr>
            <w:tcW w:w="1994" w:type="dxa"/>
            <w:vAlign w:val="center"/>
          </w:tcPr>
          <w:p w:rsidR="00944AEF" w:rsidRPr="0039185C" w:rsidRDefault="00944AEF" w:rsidP="00896165">
            <w:pPr>
              <w:spacing w:line="240" w:lineRule="auto"/>
              <w:jc w:val="left"/>
              <w:rPr>
                <w:rFonts w:ascii="Trebuchet MS" w:hAnsi="Trebuchet MS" w:cs="Tahoma"/>
                <w:szCs w:val="20"/>
                <w:lang w:val="el-GR"/>
              </w:rPr>
            </w:pPr>
            <w:r w:rsidRPr="0039185C">
              <w:rPr>
                <w:rFonts w:ascii="Trebuchet MS" w:hAnsi="Trebuchet MS" w:cs="Tahoma"/>
                <w:szCs w:val="20"/>
                <w:lang w:val="el-GR"/>
              </w:rPr>
              <w:t>ΚΤΙΡΙΑΚΕΣ ΕΓΚΑΤΑΣΤΑΣΕΙΣ - ΕΡΓΑ ΥΠΟΔΟΜΗΣ &amp; ΠΕΡΙΒΑΛΛΟΝΤΟΣ ΧΩΡΟΥ</w:t>
            </w:r>
          </w:p>
        </w:tc>
        <w:tc>
          <w:tcPr>
            <w:tcW w:w="1134" w:type="dxa"/>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993" w:type="dxa"/>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1175" w:type="dxa"/>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0" w:type="dxa"/>
            <w:shd w:val="pct25" w:color="auto" w:fill="auto"/>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0" w:type="dxa"/>
            <w:shd w:val="pct25" w:color="auto" w:fill="auto"/>
          </w:tcPr>
          <w:p w:rsidR="00944AEF" w:rsidRPr="0039185C" w:rsidRDefault="00944AEF" w:rsidP="002314EC">
            <w:pPr>
              <w:spacing w:before="60" w:line="280" w:lineRule="atLeast"/>
              <w:rPr>
                <w:rFonts w:ascii="Trebuchet MS" w:hAnsi="Trebuchet MS" w:cs="Tahoma"/>
                <w:szCs w:val="20"/>
                <w:lang w:val="el-GR"/>
              </w:rPr>
            </w:pPr>
          </w:p>
        </w:tc>
        <w:tc>
          <w:tcPr>
            <w:tcW w:w="992" w:type="dxa"/>
            <w:shd w:val="pct25" w:color="auto" w:fill="auto"/>
          </w:tcPr>
          <w:p w:rsidR="00944AEF" w:rsidRPr="0039185C" w:rsidRDefault="00944AEF" w:rsidP="002314EC">
            <w:pPr>
              <w:spacing w:before="60" w:line="280" w:lineRule="atLeast"/>
              <w:rPr>
                <w:rFonts w:ascii="Trebuchet MS" w:hAnsi="Trebuchet MS" w:cs="Tahoma"/>
                <w:szCs w:val="20"/>
                <w:lang w:val="el-GR"/>
              </w:rPr>
            </w:pPr>
          </w:p>
        </w:tc>
      </w:tr>
      <w:tr w:rsidR="00944AEF" w:rsidRPr="0039185C" w:rsidTr="002E7428">
        <w:tc>
          <w:tcPr>
            <w:tcW w:w="700" w:type="dxa"/>
            <w:vAlign w:val="center"/>
          </w:tcPr>
          <w:p w:rsidR="00944AEF" w:rsidRPr="0039185C" w:rsidRDefault="00944AEF" w:rsidP="00896165">
            <w:pPr>
              <w:spacing w:before="60" w:line="280" w:lineRule="atLeast"/>
              <w:jc w:val="center"/>
              <w:rPr>
                <w:rFonts w:ascii="Trebuchet MS" w:hAnsi="Trebuchet MS" w:cs="Tahoma"/>
                <w:szCs w:val="20"/>
              </w:rPr>
            </w:pPr>
            <w:r w:rsidRPr="0039185C">
              <w:rPr>
                <w:rFonts w:ascii="Trebuchet MS" w:hAnsi="Trebuchet MS" w:cs="Tahoma"/>
                <w:szCs w:val="20"/>
              </w:rPr>
              <w:t>3</w:t>
            </w:r>
          </w:p>
        </w:tc>
        <w:tc>
          <w:tcPr>
            <w:tcW w:w="1994" w:type="dxa"/>
            <w:shd w:val="clear" w:color="auto" w:fill="auto"/>
            <w:vAlign w:val="center"/>
          </w:tcPr>
          <w:p w:rsidR="00944AEF" w:rsidRPr="0039185C" w:rsidRDefault="00944AEF" w:rsidP="00896165">
            <w:pPr>
              <w:spacing w:line="240" w:lineRule="auto"/>
              <w:jc w:val="left"/>
              <w:rPr>
                <w:rFonts w:ascii="Trebuchet MS" w:hAnsi="Trebuchet MS"/>
                <w:szCs w:val="20"/>
              </w:rPr>
            </w:pPr>
            <w:r w:rsidRPr="0039185C">
              <w:rPr>
                <w:rFonts w:ascii="Trebuchet MS" w:hAnsi="Trebuchet MS"/>
                <w:szCs w:val="20"/>
              </w:rPr>
              <w:t>ΜΗΧΑΝΟΛΟΓΙΚΟΣ ΕΞΟΠΛΙΣΜΟΣ</w:t>
            </w:r>
          </w:p>
        </w:tc>
        <w:tc>
          <w:tcPr>
            <w:tcW w:w="1134" w:type="dxa"/>
            <w:vAlign w:val="bottom"/>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 </w:t>
            </w:r>
          </w:p>
        </w:tc>
        <w:tc>
          <w:tcPr>
            <w:tcW w:w="993" w:type="dxa"/>
            <w:vAlign w:val="bottom"/>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 </w:t>
            </w:r>
          </w:p>
        </w:tc>
        <w:tc>
          <w:tcPr>
            <w:tcW w:w="1175" w:type="dxa"/>
            <w:vAlign w:val="bottom"/>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 </w:t>
            </w: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 </w:t>
            </w: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 </w:t>
            </w:r>
          </w:p>
        </w:tc>
        <w:tc>
          <w:tcPr>
            <w:tcW w:w="850" w:type="dxa"/>
            <w:shd w:val="pct25" w:color="auto" w:fill="auto"/>
            <w:vAlign w:val="bottom"/>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 </w:t>
            </w: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 </w:t>
            </w:r>
          </w:p>
        </w:tc>
        <w:tc>
          <w:tcPr>
            <w:tcW w:w="850" w:type="dxa"/>
            <w:shd w:val="pct25" w:color="auto" w:fill="auto"/>
          </w:tcPr>
          <w:p w:rsidR="00944AEF" w:rsidRPr="0039185C" w:rsidRDefault="00944AEF" w:rsidP="002314EC">
            <w:pPr>
              <w:spacing w:before="60" w:line="280" w:lineRule="atLeast"/>
              <w:rPr>
                <w:rFonts w:ascii="Trebuchet MS" w:hAnsi="Trebuchet MS" w:cs="Tahoma"/>
                <w:szCs w:val="20"/>
              </w:rPr>
            </w:pPr>
          </w:p>
        </w:tc>
        <w:tc>
          <w:tcPr>
            <w:tcW w:w="992" w:type="dxa"/>
            <w:shd w:val="pct25" w:color="auto" w:fill="auto"/>
          </w:tcPr>
          <w:p w:rsidR="00944AEF" w:rsidRPr="0039185C" w:rsidRDefault="00944AEF" w:rsidP="002314EC">
            <w:pPr>
              <w:spacing w:before="60" w:line="280" w:lineRule="atLeast"/>
              <w:rPr>
                <w:rFonts w:ascii="Trebuchet MS" w:hAnsi="Trebuchet MS" w:cs="Tahoma"/>
                <w:szCs w:val="20"/>
              </w:rPr>
            </w:pPr>
          </w:p>
        </w:tc>
      </w:tr>
      <w:tr w:rsidR="00944AEF" w:rsidRPr="0039185C" w:rsidTr="002E7428">
        <w:tc>
          <w:tcPr>
            <w:tcW w:w="700" w:type="dxa"/>
            <w:vAlign w:val="center"/>
          </w:tcPr>
          <w:p w:rsidR="00944AEF" w:rsidRPr="0039185C" w:rsidRDefault="00944AEF" w:rsidP="00896165">
            <w:pPr>
              <w:spacing w:before="60" w:line="280" w:lineRule="atLeast"/>
              <w:jc w:val="center"/>
              <w:rPr>
                <w:rFonts w:ascii="Trebuchet MS" w:hAnsi="Trebuchet MS" w:cs="Tahoma"/>
                <w:szCs w:val="20"/>
              </w:rPr>
            </w:pPr>
            <w:r w:rsidRPr="0039185C">
              <w:rPr>
                <w:rFonts w:ascii="Trebuchet MS" w:hAnsi="Trebuchet MS" w:cs="Tahoma"/>
                <w:szCs w:val="20"/>
              </w:rPr>
              <w:t>4</w:t>
            </w:r>
          </w:p>
        </w:tc>
        <w:tc>
          <w:tcPr>
            <w:tcW w:w="1994" w:type="dxa"/>
            <w:shd w:val="clear" w:color="auto" w:fill="auto"/>
            <w:vAlign w:val="center"/>
          </w:tcPr>
          <w:p w:rsidR="00944AEF" w:rsidRPr="0039185C" w:rsidRDefault="00944AEF" w:rsidP="00896165">
            <w:pPr>
              <w:spacing w:line="240" w:lineRule="auto"/>
              <w:jc w:val="left"/>
              <w:rPr>
                <w:rFonts w:ascii="Trebuchet MS" w:hAnsi="Trebuchet MS"/>
                <w:szCs w:val="20"/>
              </w:rPr>
            </w:pPr>
            <w:r w:rsidRPr="0039185C">
              <w:rPr>
                <w:rFonts w:ascii="Trebuchet MS" w:hAnsi="Trebuchet MS"/>
                <w:szCs w:val="20"/>
              </w:rPr>
              <w:t>ΛΟΙΠΟΣ ΕΞΟΠΛΙΣΜΟΣ</w:t>
            </w:r>
          </w:p>
        </w:tc>
        <w:tc>
          <w:tcPr>
            <w:tcW w:w="1134" w:type="dxa"/>
            <w:vAlign w:val="bottom"/>
          </w:tcPr>
          <w:p w:rsidR="00944AEF" w:rsidRPr="0039185C" w:rsidRDefault="00944AEF" w:rsidP="002314EC">
            <w:pPr>
              <w:spacing w:before="60" w:line="280" w:lineRule="atLeast"/>
              <w:rPr>
                <w:rFonts w:ascii="Trebuchet MS" w:hAnsi="Trebuchet MS" w:cs="Tahoma"/>
                <w:szCs w:val="20"/>
              </w:rPr>
            </w:pPr>
          </w:p>
        </w:tc>
        <w:tc>
          <w:tcPr>
            <w:tcW w:w="993" w:type="dxa"/>
            <w:vAlign w:val="bottom"/>
          </w:tcPr>
          <w:p w:rsidR="00944AEF" w:rsidRPr="0039185C" w:rsidRDefault="00944AEF" w:rsidP="002314EC">
            <w:pPr>
              <w:spacing w:before="60" w:line="280" w:lineRule="atLeast"/>
              <w:rPr>
                <w:rFonts w:ascii="Trebuchet MS" w:hAnsi="Trebuchet MS" w:cs="Tahoma"/>
                <w:szCs w:val="20"/>
              </w:rPr>
            </w:pPr>
          </w:p>
        </w:tc>
        <w:tc>
          <w:tcPr>
            <w:tcW w:w="1175" w:type="dxa"/>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tcPr>
          <w:p w:rsidR="00944AEF" w:rsidRPr="0039185C" w:rsidRDefault="00944AEF" w:rsidP="002314EC">
            <w:pPr>
              <w:spacing w:before="60" w:line="280" w:lineRule="atLeast"/>
              <w:rPr>
                <w:rFonts w:ascii="Trebuchet MS" w:hAnsi="Trebuchet MS" w:cs="Tahoma"/>
                <w:szCs w:val="20"/>
              </w:rPr>
            </w:pPr>
          </w:p>
        </w:tc>
        <w:tc>
          <w:tcPr>
            <w:tcW w:w="992" w:type="dxa"/>
            <w:shd w:val="pct25" w:color="auto" w:fill="auto"/>
          </w:tcPr>
          <w:p w:rsidR="00944AEF" w:rsidRPr="0039185C" w:rsidRDefault="00944AEF" w:rsidP="002314EC">
            <w:pPr>
              <w:spacing w:before="60" w:line="280" w:lineRule="atLeast"/>
              <w:rPr>
                <w:rFonts w:ascii="Trebuchet MS" w:hAnsi="Trebuchet MS" w:cs="Tahoma"/>
                <w:szCs w:val="20"/>
              </w:rPr>
            </w:pPr>
          </w:p>
        </w:tc>
      </w:tr>
      <w:tr w:rsidR="00944AEF" w:rsidRPr="00C127AC" w:rsidTr="002E7428">
        <w:tc>
          <w:tcPr>
            <w:tcW w:w="700" w:type="dxa"/>
            <w:vAlign w:val="center"/>
          </w:tcPr>
          <w:p w:rsidR="00944AEF" w:rsidRPr="0039185C" w:rsidRDefault="00944AEF" w:rsidP="00896165">
            <w:pPr>
              <w:spacing w:before="60" w:line="280" w:lineRule="atLeast"/>
              <w:jc w:val="center"/>
              <w:rPr>
                <w:rFonts w:ascii="Trebuchet MS" w:hAnsi="Trebuchet MS" w:cs="Tahoma"/>
                <w:szCs w:val="20"/>
              </w:rPr>
            </w:pPr>
            <w:r w:rsidRPr="0039185C">
              <w:rPr>
                <w:rFonts w:ascii="Trebuchet MS" w:hAnsi="Trebuchet MS" w:cs="Tahoma"/>
                <w:szCs w:val="20"/>
              </w:rPr>
              <w:t>5</w:t>
            </w:r>
          </w:p>
        </w:tc>
        <w:tc>
          <w:tcPr>
            <w:tcW w:w="1994" w:type="dxa"/>
            <w:vAlign w:val="center"/>
          </w:tcPr>
          <w:p w:rsidR="00944AEF" w:rsidRPr="002E7428" w:rsidRDefault="00944AEF" w:rsidP="00896165">
            <w:pPr>
              <w:spacing w:line="240" w:lineRule="auto"/>
              <w:jc w:val="left"/>
              <w:rPr>
                <w:rFonts w:ascii="Trebuchet MS" w:hAnsi="Trebuchet MS" w:cs="Tahoma"/>
                <w:szCs w:val="20"/>
                <w:lang w:val="el-GR"/>
              </w:rPr>
            </w:pPr>
            <w:r w:rsidRPr="0039185C">
              <w:rPr>
                <w:rFonts w:ascii="Trebuchet MS" w:hAnsi="Trebuchet MS" w:cs="Tahoma"/>
                <w:szCs w:val="20"/>
              </w:rPr>
              <w:t>ΕΞΟΠΛΙΣΜΟΣ ΑΠΕ</w:t>
            </w:r>
            <w:r w:rsidR="00C127AC" w:rsidRPr="002E7428">
              <w:rPr>
                <w:rFonts w:ascii="Trebuchet MS" w:hAnsi="Trebuchet MS" w:cs="Tahoma"/>
                <w:sz w:val="18"/>
                <w:szCs w:val="20"/>
                <w:lang w:val="el-GR"/>
              </w:rPr>
              <w:t xml:space="preserve">(*) </w:t>
            </w:r>
          </w:p>
        </w:tc>
        <w:tc>
          <w:tcPr>
            <w:tcW w:w="1134" w:type="dxa"/>
            <w:vAlign w:val="bottom"/>
          </w:tcPr>
          <w:p w:rsidR="00944AEF" w:rsidRPr="002E7428" w:rsidRDefault="00944AEF" w:rsidP="002314EC">
            <w:pPr>
              <w:spacing w:before="60" w:line="280" w:lineRule="atLeast"/>
              <w:rPr>
                <w:rFonts w:ascii="Trebuchet MS" w:hAnsi="Trebuchet MS" w:cs="Tahoma"/>
                <w:szCs w:val="20"/>
                <w:lang w:val="el-GR"/>
              </w:rPr>
            </w:pPr>
          </w:p>
        </w:tc>
        <w:tc>
          <w:tcPr>
            <w:tcW w:w="993" w:type="dxa"/>
            <w:vAlign w:val="bottom"/>
          </w:tcPr>
          <w:p w:rsidR="00944AEF" w:rsidRPr="002E7428" w:rsidRDefault="00944AEF" w:rsidP="002314EC">
            <w:pPr>
              <w:spacing w:before="60" w:line="280" w:lineRule="atLeast"/>
              <w:rPr>
                <w:rFonts w:ascii="Trebuchet MS" w:hAnsi="Trebuchet MS" w:cs="Tahoma"/>
                <w:szCs w:val="20"/>
                <w:lang w:val="el-GR"/>
              </w:rPr>
            </w:pPr>
          </w:p>
        </w:tc>
        <w:tc>
          <w:tcPr>
            <w:tcW w:w="1175" w:type="dxa"/>
            <w:vAlign w:val="bottom"/>
          </w:tcPr>
          <w:p w:rsidR="00944AEF" w:rsidRPr="002E7428" w:rsidRDefault="00944AEF" w:rsidP="002314EC">
            <w:pPr>
              <w:spacing w:before="60" w:line="280" w:lineRule="atLeast"/>
              <w:rPr>
                <w:rFonts w:ascii="Trebuchet MS" w:hAnsi="Trebuchet MS" w:cs="Tahoma"/>
                <w:szCs w:val="20"/>
                <w:lang w:val="el-GR"/>
              </w:rPr>
            </w:pPr>
          </w:p>
        </w:tc>
        <w:tc>
          <w:tcPr>
            <w:tcW w:w="851" w:type="dxa"/>
            <w:shd w:val="pct25" w:color="auto" w:fill="auto"/>
            <w:vAlign w:val="bottom"/>
          </w:tcPr>
          <w:p w:rsidR="00944AEF" w:rsidRPr="002E7428" w:rsidRDefault="00944AEF" w:rsidP="002314EC">
            <w:pPr>
              <w:spacing w:before="60" w:line="280" w:lineRule="atLeast"/>
              <w:rPr>
                <w:rFonts w:ascii="Trebuchet MS" w:hAnsi="Trebuchet MS" w:cs="Tahoma"/>
                <w:szCs w:val="20"/>
                <w:lang w:val="el-GR"/>
              </w:rPr>
            </w:pPr>
          </w:p>
        </w:tc>
        <w:tc>
          <w:tcPr>
            <w:tcW w:w="851" w:type="dxa"/>
            <w:shd w:val="pct25" w:color="auto" w:fill="auto"/>
            <w:vAlign w:val="bottom"/>
          </w:tcPr>
          <w:p w:rsidR="00944AEF" w:rsidRPr="002E7428" w:rsidRDefault="00944AEF" w:rsidP="002314EC">
            <w:pPr>
              <w:spacing w:before="60" w:line="280" w:lineRule="atLeast"/>
              <w:rPr>
                <w:rFonts w:ascii="Trebuchet MS" w:hAnsi="Trebuchet MS" w:cs="Tahoma"/>
                <w:szCs w:val="20"/>
                <w:lang w:val="el-GR"/>
              </w:rPr>
            </w:pPr>
          </w:p>
        </w:tc>
        <w:tc>
          <w:tcPr>
            <w:tcW w:w="850" w:type="dxa"/>
            <w:shd w:val="pct25" w:color="auto" w:fill="auto"/>
            <w:vAlign w:val="bottom"/>
          </w:tcPr>
          <w:p w:rsidR="00944AEF" w:rsidRPr="002E7428" w:rsidRDefault="00944AEF" w:rsidP="002314EC">
            <w:pPr>
              <w:spacing w:before="60" w:line="280" w:lineRule="atLeast"/>
              <w:rPr>
                <w:rFonts w:ascii="Trebuchet MS" w:hAnsi="Trebuchet MS" w:cs="Tahoma"/>
                <w:szCs w:val="20"/>
                <w:lang w:val="el-GR"/>
              </w:rPr>
            </w:pPr>
          </w:p>
        </w:tc>
        <w:tc>
          <w:tcPr>
            <w:tcW w:w="851" w:type="dxa"/>
            <w:shd w:val="pct25" w:color="auto" w:fill="auto"/>
            <w:vAlign w:val="bottom"/>
          </w:tcPr>
          <w:p w:rsidR="00944AEF" w:rsidRPr="002E7428" w:rsidRDefault="00944AEF" w:rsidP="002314EC">
            <w:pPr>
              <w:spacing w:before="60" w:line="280" w:lineRule="atLeast"/>
              <w:rPr>
                <w:rFonts w:ascii="Trebuchet MS" w:hAnsi="Trebuchet MS" w:cs="Tahoma"/>
                <w:szCs w:val="20"/>
                <w:lang w:val="el-GR"/>
              </w:rPr>
            </w:pPr>
          </w:p>
        </w:tc>
        <w:tc>
          <w:tcPr>
            <w:tcW w:w="850" w:type="dxa"/>
            <w:shd w:val="pct25" w:color="auto" w:fill="auto"/>
          </w:tcPr>
          <w:p w:rsidR="00944AEF" w:rsidRPr="002E7428" w:rsidRDefault="00944AEF" w:rsidP="002314EC">
            <w:pPr>
              <w:spacing w:before="60" w:line="280" w:lineRule="atLeast"/>
              <w:rPr>
                <w:rFonts w:ascii="Trebuchet MS" w:hAnsi="Trebuchet MS" w:cs="Tahoma"/>
                <w:szCs w:val="20"/>
                <w:lang w:val="el-GR"/>
              </w:rPr>
            </w:pPr>
          </w:p>
        </w:tc>
        <w:tc>
          <w:tcPr>
            <w:tcW w:w="992" w:type="dxa"/>
            <w:shd w:val="pct25" w:color="auto" w:fill="auto"/>
          </w:tcPr>
          <w:p w:rsidR="00944AEF" w:rsidRPr="002E7428" w:rsidRDefault="00944AEF" w:rsidP="002314EC">
            <w:pPr>
              <w:spacing w:before="60" w:line="280" w:lineRule="atLeast"/>
              <w:rPr>
                <w:rFonts w:ascii="Trebuchet MS" w:hAnsi="Trebuchet MS" w:cs="Tahoma"/>
                <w:szCs w:val="20"/>
                <w:lang w:val="el-GR"/>
              </w:rPr>
            </w:pPr>
          </w:p>
        </w:tc>
      </w:tr>
      <w:tr w:rsidR="00944AEF" w:rsidRPr="0039185C" w:rsidTr="002E7428">
        <w:tc>
          <w:tcPr>
            <w:tcW w:w="700" w:type="dxa"/>
            <w:vAlign w:val="center"/>
          </w:tcPr>
          <w:p w:rsidR="00944AEF" w:rsidRPr="0039185C" w:rsidRDefault="00944AEF" w:rsidP="00896165">
            <w:pPr>
              <w:spacing w:before="60" w:line="280" w:lineRule="atLeast"/>
              <w:jc w:val="center"/>
              <w:rPr>
                <w:rFonts w:ascii="Trebuchet MS" w:hAnsi="Trebuchet MS" w:cs="Tahoma"/>
                <w:szCs w:val="20"/>
              </w:rPr>
            </w:pPr>
            <w:r w:rsidRPr="0039185C">
              <w:rPr>
                <w:rFonts w:ascii="Trebuchet MS" w:hAnsi="Trebuchet MS" w:cs="Tahoma"/>
                <w:szCs w:val="20"/>
              </w:rPr>
              <w:t>6</w:t>
            </w:r>
          </w:p>
        </w:tc>
        <w:tc>
          <w:tcPr>
            <w:tcW w:w="1994" w:type="dxa"/>
            <w:vAlign w:val="center"/>
          </w:tcPr>
          <w:p w:rsidR="00944AEF" w:rsidRPr="0039185C" w:rsidRDefault="00944AEF" w:rsidP="00896165">
            <w:pPr>
              <w:spacing w:line="240" w:lineRule="auto"/>
              <w:jc w:val="left"/>
              <w:rPr>
                <w:rFonts w:ascii="Trebuchet MS" w:hAnsi="Trebuchet MS"/>
                <w:szCs w:val="20"/>
              </w:rPr>
            </w:pPr>
            <w:r w:rsidRPr="0039185C">
              <w:rPr>
                <w:rFonts w:ascii="Trebuchet MS" w:hAnsi="Trebuchet MS" w:cs="Tahoma"/>
                <w:bCs/>
                <w:szCs w:val="20"/>
              </w:rPr>
              <w:t xml:space="preserve">ΜΕΛΕΤΕΣ </w:t>
            </w:r>
          </w:p>
        </w:tc>
        <w:tc>
          <w:tcPr>
            <w:tcW w:w="1134" w:type="dxa"/>
            <w:vAlign w:val="bottom"/>
          </w:tcPr>
          <w:p w:rsidR="00944AEF" w:rsidRPr="0039185C" w:rsidRDefault="00944AEF" w:rsidP="002314EC">
            <w:pPr>
              <w:spacing w:before="60" w:line="280" w:lineRule="atLeast"/>
              <w:rPr>
                <w:rFonts w:ascii="Trebuchet MS" w:hAnsi="Trebuchet MS" w:cs="Tahoma"/>
                <w:szCs w:val="20"/>
              </w:rPr>
            </w:pPr>
          </w:p>
        </w:tc>
        <w:tc>
          <w:tcPr>
            <w:tcW w:w="993" w:type="dxa"/>
            <w:vAlign w:val="bottom"/>
          </w:tcPr>
          <w:p w:rsidR="00944AEF" w:rsidRPr="0039185C" w:rsidRDefault="00944AEF" w:rsidP="002314EC">
            <w:pPr>
              <w:spacing w:before="60" w:line="280" w:lineRule="atLeast"/>
              <w:rPr>
                <w:rFonts w:ascii="Trebuchet MS" w:hAnsi="Trebuchet MS" w:cs="Tahoma"/>
                <w:szCs w:val="20"/>
              </w:rPr>
            </w:pPr>
          </w:p>
        </w:tc>
        <w:tc>
          <w:tcPr>
            <w:tcW w:w="1175" w:type="dxa"/>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tcPr>
          <w:p w:rsidR="00944AEF" w:rsidRPr="0039185C" w:rsidRDefault="00944AEF" w:rsidP="002314EC">
            <w:pPr>
              <w:spacing w:before="60" w:line="280" w:lineRule="atLeast"/>
              <w:rPr>
                <w:rFonts w:ascii="Trebuchet MS" w:hAnsi="Trebuchet MS" w:cs="Tahoma"/>
                <w:szCs w:val="20"/>
              </w:rPr>
            </w:pPr>
          </w:p>
        </w:tc>
        <w:tc>
          <w:tcPr>
            <w:tcW w:w="992" w:type="dxa"/>
            <w:shd w:val="pct25" w:color="auto" w:fill="auto"/>
          </w:tcPr>
          <w:p w:rsidR="00944AEF" w:rsidRPr="0039185C" w:rsidRDefault="00944AEF" w:rsidP="002314EC">
            <w:pPr>
              <w:spacing w:before="60" w:line="280" w:lineRule="atLeast"/>
              <w:rPr>
                <w:rFonts w:ascii="Trebuchet MS" w:hAnsi="Trebuchet MS" w:cs="Tahoma"/>
                <w:szCs w:val="20"/>
              </w:rPr>
            </w:pPr>
          </w:p>
        </w:tc>
      </w:tr>
      <w:tr w:rsidR="00944AEF" w:rsidRPr="0039185C" w:rsidTr="002E7428">
        <w:tc>
          <w:tcPr>
            <w:tcW w:w="700" w:type="dxa"/>
            <w:vAlign w:val="center"/>
          </w:tcPr>
          <w:p w:rsidR="00944AEF" w:rsidRPr="0039185C" w:rsidRDefault="00944AEF" w:rsidP="00896165">
            <w:pPr>
              <w:spacing w:before="60" w:line="280" w:lineRule="atLeast"/>
              <w:jc w:val="center"/>
              <w:rPr>
                <w:rFonts w:ascii="Trebuchet MS" w:hAnsi="Trebuchet MS" w:cs="Tahoma"/>
                <w:szCs w:val="20"/>
              </w:rPr>
            </w:pPr>
            <w:r w:rsidRPr="0039185C">
              <w:rPr>
                <w:rFonts w:ascii="Trebuchet MS" w:hAnsi="Trebuchet MS" w:cs="Tahoma"/>
                <w:szCs w:val="20"/>
              </w:rPr>
              <w:t>7</w:t>
            </w:r>
          </w:p>
        </w:tc>
        <w:tc>
          <w:tcPr>
            <w:tcW w:w="1994" w:type="dxa"/>
            <w:vAlign w:val="center"/>
          </w:tcPr>
          <w:p w:rsidR="00944AEF" w:rsidRPr="0039185C" w:rsidRDefault="00944AEF" w:rsidP="00896165">
            <w:pPr>
              <w:spacing w:line="240" w:lineRule="auto"/>
              <w:jc w:val="left"/>
              <w:rPr>
                <w:rFonts w:ascii="Trebuchet MS" w:hAnsi="Trebuchet MS"/>
                <w:szCs w:val="20"/>
              </w:rPr>
            </w:pPr>
            <w:r w:rsidRPr="0039185C">
              <w:rPr>
                <w:rFonts w:ascii="Trebuchet MS" w:hAnsi="Trebuchet MS" w:cs="Tahoma"/>
                <w:bCs/>
                <w:szCs w:val="20"/>
              </w:rPr>
              <w:t>ΔΑΠΑΝΕΣ ΠΡΟΒΟΛΗΣ - ΠΡΟΩΘΗΣΗΣ</w:t>
            </w:r>
          </w:p>
        </w:tc>
        <w:tc>
          <w:tcPr>
            <w:tcW w:w="1134" w:type="dxa"/>
            <w:vAlign w:val="bottom"/>
          </w:tcPr>
          <w:p w:rsidR="00944AEF" w:rsidRPr="0039185C" w:rsidRDefault="00944AEF" w:rsidP="002314EC">
            <w:pPr>
              <w:spacing w:before="60" w:line="280" w:lineRule="atLeast"/>
              <w:rPr>
                <w:rFonts w:ascii="Trebuchet MS" w:hAnsi="Trebuchet MS" w:cs="Tahoma"/>
                <w:szCs w:val="20"/>
              </w:rPr>
            </w:pPr>
          </w:p>
        </w:tc>
        <w:tc>
          <w:tcPr>
            <w:tcW w:w="993" w:type="dxa"/>
            <w:vAlign w:val="bottom"/>
          </w:tcPr>
          <w:p w:rsidR="00944AEF" w:rsidRPr="0039185C" w:rsidRDefault="00944AEF" w:rsidP="002314EC">
            <w:pPr>
              <w:spacing w:before="60" w:line="280" w:lineRule="atLeast"/>
              <w:rPr>
                <w:rFonts w:ascii="Trebuchet MS" w:hAnsi="Trebuchet MS" w:cs="Tahoma"/>
                <w:szCs w:val="20"/>
              </w:rPr>
            </w:pPr>
          </w:p>
        </w:tc>
        <w:tc>
          <w:tcPr>
            <w:tcW w:w="1175" w:type="dxa"/>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1" w:type="dxa"/>
            <w:shd w:val="pct25" w:color="auto" w:fill="auto"/>
            <w:vAlign w:val="bottom"/>
          </w:tcPr>
          <w:p w:rsidR="00944AEF" w:rsidRPr="0039185C" w:rsidRDefault="00944AEF" w:rsidP="002314EC">
            <w:pPr>
              <w:spacing w:before="60" w:line="280" w:lineRule="atLeast"/>
              <w:rPr>
                <w:rFonts w:ascii="Trebuchet MS" w:hAnsi="Trebuchet MS" w:cs="Tahoma"/>
                <w:szCs w:val="20"/>
              </w:rPr>
            </w:pPr>
          </w:p>
        </w:tc>
        <w:tc>
          <w:tcPr>
            <w:tcW w:w="850" w:type="dxa"/>
            <w:shd w:val="pct25" w:color="auto" w:fill="auto"/>
          </w:tcPr>
          <w:p w:rsidR="00944AEF" w:rsidRPr="0039185C" w:rsidRDefault="00944AEF" w:rsidP="002314EC">
            <w:pPr>
              <w:spacing w:before="60" w:line="280" w:lineRule="atLeast"/>
              <w:rPr>
                <w:rFonts w:ascii="Trebuchet MS" w:hAnsi="Trebuchet MS" w:cs="Tahoma"/>
                <w:szCs w:val="20"/>
              </w:rPr>
            </w:pPr>
          </w:p>
        </w:tc>
        <w:tc>
          <w:tcPr>
            <w:tcW w:w="992" w:type="dxa"/>
            <w:shd w:val="pct25" w:color="auto" w:fill="auto"/>
          </w:tcPr>
          <w:p w:rsidR="00944AEF" w:rsidRPr="0039185C" w:rsidRDefault="00944AEF" w:rsidP="002314EC">
            <w:pPr>
              <w:spacing w:before="60" w:line="280" w:lineRule="atLeast"/>
              <w:rPr>
                <w:rFonts w:ascii="Trebuchet MS" w:hAnsi="Trebuchet MS" w:cs="Tahoma"/>
                <w:szCs w:val="20"/>
              </w:rPr>
            </w:pPr>
          </w:p>
        </w:tc>
      </w:tr>
      <w:tr w:rsidR="00896165" w:rsidRPr="0039185C" w:rsidTr="002E7428">
        <w:tc>
          <w:tcPr>
            <w:tcW w:w="700" w:type="dxa"/>
            <w:vAlign w:val="center"/>
          </w:tcPr>
          <w:p w:rsidR="00896165" w:rsidRPr="00896165" w:rsidRDefault="00896165" w:rsidP="00896165">
            <w:pPr>
              <w:spacing w:before="60" w:line="280" w:lineRule="atLeast"/>
              <w:jc w:val="center"/>
              <w:rPr>
                <w:rFonts w:ascii="Trebuchet MS" w:hAnsi="Trebuchet MS" w:cs="Tahoma"/>
                <w:szCs w:val="20"/>
                <w:lang w:val="el-GR"/>
              </w:rPr>
            </w:pPr>
            <w:r>
              <w:rPr>
                <w:rFonts w:ascii="Trebuchet MS" w:hAnsi="Trebuchet MS" w:cs="Tahoma"/>
                <w:szCs w:val="20"/>
                <w:lang w:val="el-GR"/>
              </w:rPr>
              <w:t>8</w:t>
            </w:r>
          </w:p>
        </w:tc>
        <w:tc>
          <w:tcPr>
            <w:tcW w:w="1994" w:type="dxa"/>
            <w:vAlign w:val="center"/>
          </w:tcPr>
          <w:p w:rsidR="00896165" w:rsidRPr="00896165" w:rsidRDefault="00896165" w:rsidP="00896165">
            <w:pPr>
              <w:spacing w:line="240" w:lineRule="auto"/>
              <w:jc w:val="left"/>
              <w:rPr>
                <w:rFonts w:ascii="Trebuchet MS" w:hAnsi="Trebuchet MS" w:cs="Tahoma"/>
                <w:bCs/>
                <w:szCs w:val="20"/>
                <w:lang w:val="el-GR"/>
              </w:rPr>
            </w:pPr>
            <w:r>
              <w:rPr>
                <w:rFonts w:ascii="Trebuchet MS" w:hAnsi="Trebuchet MS" w:cs="Tahoma"/>
                <w:bCs/>
                <w:szCs w:val="20"/>
                <w:lang w:val="el-GR"/>
              </w:rPr>
              <w:t>ΑΛΛΟ</w:t>
            </w:r>
          </w:p>
        </w:tc>
        <w:tc>
          <w:tcPr>
            <w:tcW w:w="1134" w:type="dxa"/>
            <w:vAlign w:val="bottom"/>
          </w:tcPr>
          <w:p w:rsidR="00896165" w:rsidRPr="0039185C" w:rsidRDefault="00896165" w:rsidP="002314EC">
            <w:pPr>
              <w:spacing w:before="60" w:line="280" w:lineRule="atLeast"/>
              <w:rPr>
                <w:rFonts w:ascii="Trebuchet MS" w:hAnsi="Trebuchet MS" w:cs="Tahoma"/>
                <w:szCs w:val="20"/>
              </w:rPr>
            </w:pPr>
          </w:p>
        </w:tc>
        <w:tc>
          <w:tcPr>
            <w:tcW w:w="993" w:type="dxa"/>
            <w:vAlign w:val="bottom"/>
          </w:tcPr>
          <w:p w:rsidR="00896165" w:rsidRPr="0039185C" w:rsidRDefault="00896165" w:rsidP="002314EC">
            <w:pPr>
              <w:spacing w:before="60" w:line="280" w:lineRule="atLeast"/>
              <w:rPr>
                <w:rFonts w:ascii="Trebuchet MS" w:hAnsi="Trebuchet MS" w:cs="Tahoma"/>
                <w:szCs w:val="20"/>
              </w:rPr>
            </w:pPr>
          </w:p>
        </w:tc>
        <w:tc>
          <w:tcPr>
            <w:tcW w:w="1175" w:type="dxa"/>
            <w:vAlign w:val="bottom"/>
          </w:tcPr>
          <w:p w:rsidR="00896165" w:rsidRPr="0039185C" w:rsidRDefault="00896165" w:rsidP="002314EC">
            <w:pPr>
              <w:spacing w:before="60" w:line="280" w:lineRule="atLeast"/>
              <w:rPr>
                <w:rFonts w:ascii="Trebuchet MS" w:hAnsi="Trebuchet MS" w:cs="Tahoma"/>
                <w:szCs w:val="20"/>
              </w:rPr>
            </w:pPr>
          </w:p>
        </w:tc>
        <w:tc>
          <w:tcPr>
            <w:tcW w:w="851" w:type="dxa"/>
            <w:shd w:val="pct25" w:color="auto" w:fill="auto"/>
            <w:vAlign w:val="bottom"/>
          </w:tcPr>
          <w:p w:rsidR="00896165" w:rsidRPr="0039185C" w:rsidRDefault="00896165" w:rsidP="002314EC">
            <w:pPr>
              <w:spacing w:before="60" w:line="280" w:lineRule="atLeast"/>
              <w:rPr>
                <w:rFonts w:ascii="Trebuchet MS" w:hAnsi="Trebuchet MS" w:cs="Tahoma"/>
                <w:szCs w:val="20"/>
              </w:rPr>
            </w:pPr>
          </w:p>
        </w:tc>
        <w:tc>
          <w:tcPr>
            <w:tcW w:w="851" w:type="dxa"/>
            <w:shd w:val="pct25" w:color="auto" w:fill="auto"/>
            <w:vAlign w:val="bottom"/>
          </w:tcPr>
          <w:p w:rsidR="00896165" w:rsidRPr="0039185C" w:rsidRDefault="00896165" w:rsidP="002314EC">
            <w:pPr>
              <w:spacing w:before="60" w:line="280" w:lineRule="atLeast"/>
              <w:rPr>
                <w:rFonts w:ascii="Trebuchet MS" w:hAnsi="Trebuchet MS" w:cs="Tahoma"/>
                <w:szCs w:val="20"/>
              </w:rPr>
            </w:pPr>
          </w:p>
        </w:tc>
        <w:tc>
          <w:tcPr>
            <w:tcW w:w="850" w:type="dxa"/>
            <w:shd w:val="pct25" w:color="auto" w:fill="auto"/>
            <w:vAlign w:val="bottom"/>
          </w:tcPr>
          <w:p w:rsidR="00896165" w:rsidRPr="0039185C" w:rsidRDefault="00896165" w:rsidP="002314EC">
            <w:pPr>
              <w:spacing w:before="60" w:line="280" w:lineRule="atLeast"/>
              <w:rPr>
                <w:rFonts w:ascii="Trebuchet MS" w:hAnsi="Trebuchet MS" w:cs="Tahoma"/>
                <w:szCs w:val="20"/>
              </w:rPr>
            </w:pPr>
          </w:p>
        </w:tc>
        <w:tc>
          <w:tcPr>
            <w:tcW w:w="851" w:type="dxa"/>
            <w:shd w:val="pct25" w:color="auto" w:fill="auto"/>
            <w:vAlign w:val="bottom"/>
          </w:tcPr>
          <w:p w:rsidR="00896165" w:rsidRPr="0039185C" w:rsidRDefault="00896165" w:rsidP="002314EC">
            <w:pPr>
              <w:spacing w:before="60" w:line="280" w:lineRule="atLeast"/>
              <w:rPr>
                <w:rFonts w:ascii="Trebuchet MS" w:hAnsi="Trebuchet MS" w:cs="Tahoma"/>
                <w:szCs w:val="20"/>
              </w:rPr>
            </w:pPr>
          </w:p>
        </w:tc>
        <w:tc>
          <w:tcPr>
            <w:tcW w:w="850" w:type="dxa"/>
            <w:shd w:val="pct25" w:color="auto" w:fill="auto"/>
          </w:tcPr>
          <w:p w:rsidR="00896165" w:rsidRPr="0039185C" w:rsidRDefault="00896165" w:rsidP="002314EC">
            <w:pPr>
              <w:spacing w:before="60" w:line="280" w:lineRule="atLeast"/>
              <w:rPr>
                <w:rFonts w:ascii="Trebuchet MS" w:hAnsi="Trebuchet MS" w:cs="Tahoma"/>
                <w:szCs w:val="20"/>
              </w:rPr>
            </w:pPr>
          </w:p>
        </w:tc>
        <w:tc>
          <w:tcPr>
            <w:tcW w:w="992" w:type="dxa"/>
            <w:shd w:val="pct25" w:color="auto" w:fill="auto"/>
          </w:tcPr>
          <w:p w:rsidR="00896165" w:rsidRPr="0039185C" w:rsidRDefault="00896165" w:rsidP="002314EC">
            <w:pPr>
              <w:spacing w:before="60" w:line="280" w:lineRule="atLeast"/>
              <w:rPr>
                <w:rFonts w:ascii="Trebuchet MS" w:hAnsi="Trebuchet MS" w:cs="Tahoma"/>
                <w:szCs w:val="20"/>
              </w:rPr>
            </w:pPr>
          </w:p>
        </w:tc>
      </w:tr>
      <w:tr w:rsidR="00944AEF" w:rsidRPr="006E503E" w:rsidTr="002E7428">
        <w:tc>
          <w:tcPr>
            <w:tcW w:w="700" w:type="dxa"/>
            <w:tcBorders>
              <w:bottom w:val="double" w:sz="4" w:space="0" w:color="auto"/>
            </w:tcBorders>
            <w:noWrap/>
            <w:vAlign w:val="bottom"/>
          </w:tcPr>
          <w:p w:rsidR="00944AEF" w:rsidRPr="0039185C" w:rsidRDefault="00944AEF" w:rsidP="002314EC">
            <w:pPr>
              <w:spacing w:before="60" w:line="280" w:lineRule="atLeast"/>
              <w:rPr>
                <w:rFonts w:ascii="Trebuchet MS" w:hAnsi="Trebuchet MS" w:cs="Tahoma"/>
                <w:szCs w:val="20"/>
              </w:rPr>
            </w:pPr>
            <w:r w:rsidRPr="0039185C">
              <w:rPr>
                <w:rFonts w:ascii="Trebuchet MS" w:hAnsi="Trebuchet MS" w:cs="Tahoma"/>
                <w:szCs w:val="20"/>
              </w:rPr>
              <w:t> </w:t>
            </w:r>
          </w:p>
        </w:tc>
        <w:tc>
          <w:tcPr>
            <w:tcW w:w="1994" w:type="dxa"/>
            <w:tcBorders>
              <w:bottom w:val="double" w:sz="4" w:space="0" w:color="auto"/>
            </w:tcBorders>
            <w:vAlign w:val="bottom"/>
          </w:tcPr>
          <w:p w:rsidR="00944AEF" w:rsidRPr="0039185C" w:rsidRDefault="00944AEF" w:rsidP="002314EC">
            <w:pPr>
              <w:spacing w:before="60" w:line="280" w:lineRule="atLeast"/>
              <w:jc w:val="left"/>
              <w:rPr>
                <w:rFonts w:ascii="Trebuchet MS" w:hAnsi="Trebuchet MS" w:cs="Tahoma"/>
                <w:b/>
                <w:szCs w:val="20"/>
                <w:lang w:val="el-GR"/>
              </w:rPr>
            </w:pPr>
            <w:r w:rsidRPr="0039185C">
              <w:rPr>
                <w:rFonts w:ascii="Trebuchet MS" w:hAnsi="Trebuchet MS" w:cs="Tahoma"/>
                <w:b/>
                <w:szCs w:val="20"/>
                <w:lang w:val="el-GR"/>
              </w:rPr>
              <w:t>ΣΥΝΟΛΙΚΟ ΚΟΣΤΟΣ ΠΡΟΤΑΣΗΣ ΚΑΙ ΚΑΤΑΝΟΜΗ ΑΝΑ ΕΞΑΜΗΝΟ</w:t>
            </w:r>
          </w:p>
        </w:tc>
        <w:tc>
          <w:tcPr>
            <w:tcW w:w="1134" w:type="dxa"/>
            <w:tcBorders>
              <w:bottom w:val="double" w:sz="4" w:space="0" w:color="auto"/>
            </w:tcBorders>
            <w:noWrap/>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993" w:type="dxa"/>
            <w:tcBorders>
              <w:bottom w:val="double" w:sz="4" w:space="0" w:color="auto"/>
            </w:tcBorders>
            <w:noWrap/>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1175" w:type="dxa"/>
            <w:tcBorders>
              <w:bottom w:val="double" w:sz="4" w:space="0" w:color="auto"/>
            </w:tcBorders>
            <w:noWrap/>
            <w:vAlign w:val="bottom"/>
          </w:tcPr>
          <w:p w:rsidR="00944AEF" w:rsidRPr="0039185C"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1" w:type="dxa"/>
            <w:tcBorders>
              <w:bottom w:val="double" w:sz="4" w:space="0" w:color="auto"/>
            </w:tcBorders>
            <w:noWrap/>
            <w:vAlign w:val="bottom"/>
          </w:tcPr>
          <w:p w:rsidR="00944AEF" w:rsidRPr="009F1954" w:rsidRDefault="00944AEF" w:rsidP="002314EC">
            <w:pPr>
              <w:spacing w:before="60" w:line="280" w:lineRule="atLeast"/>
              <w:rPr>
                <w:rFonts w:ascii="Trebuchet MS" w:hAnsi="Trebuchet MS" w:cs="Tahoma"/>
                <w:szCs w:val="20"/>
                <w:lang w:val="el-GR"/>
              </w:rPr>
            </w:pPr>
          </w:p>
        </w:tc>
        <w:tc>
          <w:tcPr>
            <w:tcW w:w="851" w:type="dxa"/>
            <w:tcBorders>
              <w:bottom w:val="double" w:sz="4" w:space="0" w:color="auto"/>
            </w:tcBorders>
            <w:noWrap/>
            <w:vAlign w:val="bottom"/>
          </w:tcPr>
          <w:p w:rsidR="00944AEF" w:rsidRPr="009F1954"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0" w:type="dxa"/>
            <w:tcBorders>
              <w:bottom w:val="double" w:sz="4" w:space="0" w:color="auto"/>
            </w:tcBorders>
            <w:noWrap/>
            <w:vAlign w:val="bottom"/>
          </w:tcPr>
          <w:p w:rsidR="00944AEF" w:rsidRPr="009F1954"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1" w:type="dxa"/>
            <w:tcBorders>
              <w:bottom w:val="double" w:sz="4" w:space="0" w:color="auto"/>
            </w:tcBorders>
            <w:noWrap/>
            <w:vAlign w:val="bottom"/>
          </w:tcPr>
          <w:p w:rsidR="00944AEF" w:rsidRPr="009F1954" w:rsidRDefault="00944AEF" w:rsidP="002314EC">
            <w:pPr>
              <w:spacing w:before="60" w:line="280" w:lineRule="atLeast"/>
              <w:rPr>
                <w:rFonts w:ascii="Trebuchet MS" w:hAnsi="Trebuchet MS" w:cs="Tahoma"/>
                <w:szCs w:val="20"/>
                <w:lang w:val="el-GR"/>
              </w:rPr>
            </w:pPr>
            <w:r w:rsidRPr="0039185C">
              <w:rPr>
                <w:rFonts w:ascii="Trebuchet MS" w:hAnsi="Trebuchet MS" w:cs="Tahoma"/>
                <w:szCs w:val="20"/>
              </w:rPr>
              <w:t> </w:t>
            </w:r>
          </w:p>
        </w:tc>
        <w:tc>
          <w:tcPr>
            <w:tcW w:w="850" w:type="dxa"/>
            <w:tcBorders>
              <w:bottom w:val="double" w:sz="4" w:space="0" w:color="auto"/>
            </w:tcBorders>
          </w:tcPr>
          <w:p w:rsidR="00944AEF" w:rsidRPr="009F1954" w:rsidRDefault="00944AEF" w:rsidP="002314EC">
            <w:pPr>
              <w:spacing w:before="60" w:line="280" w:lineRule="atLeast"/>
              <w:rPr>
                <w:rFonts w:ascii="Trebuchet MS" w:hAnsi="Trebuchet MS" w:cs="Tahoma"/>
                <w:szCs w:val="20"/>
                <w:lang w:val="el-GR"/>
              </w:rPr>
            </w:pPr>
          </w:p>
        </w:tc>
        <w:tc>
          <w:tcPr>
            <w:tcW w:w="992" w:type="dxa"/>
            <w:tcBorders>
              <w:bottom w:val="double" w:sz="4" w:space="0" w:color="auto"/>
            </w:tcBorders>
          </w:tcPr>
          <w:p w:rsidR="00944AEF" w:rsidRPr="009F1954" w:rsidRDefault="00944AEF" w:rsidP="002314EC">
            <w:pPr>
              <w:spacing w:before="60" w:line="280" w:lineRule="atLeast"/>
              <w:rPr>
                <w:rFonts w:ascii="Trebuchet MS" w:hAnsi="Trebuchet MS" w:cs="Tahoma"/>
                <w:szCs w:val="20"/>
                <w:lang w:val="el-GR"/>
              </w:rPr>
            </w:pPr>
          </w:p>
        </w:tc>
      </w:tr>
    </w:tbl>
    <w:p w:rsidR="000D3B63" w:rsidRDefault="000D3B63" w:rsidP="002314EC">
      <w:pPr>
        <w:spacing w:before="60" w:line="280" w:lineRule="atLeast"/>
        <w:rPr>
          <w:rFonts w:ascii="Trebuchet MS" w:hAnsi="Trebuchet MS" w:cs="Tahoma"/>
          <w:szCs w:val="20"/>
          <w:lang w:val="el-GR"/>
        </w:rPr>
      </w:pPr>
    </w:p>
    <w:p w:rsidR="000D3B63" w:rsidRPr="002E7428" w:rsidRDefault="00C127AC" w:rsidP="002E7428">
      <w:pPr>
        <w:spacing w:before="60" w:line="280" w:lineRule="atLeast"/>
        <w:ind w:left="-709" w:right="-902"/>
        <w:rPr>
          <w:rFonts w:ascii="Trebuchet MS" w:hAnsi="Trebuchet MS" w:cs="Tahoma"/>
          <w:szCs w:val="20"/>
          <w:lang w:val="el-GR"/>
        </w:rPr>
      </w:pPr>
      <w:r>
        <w:rPr>
          <w:rFonts w:ascii="Trebuchet MS" w:hAnsi="Trebuchet MS" w:cs="Tahoma"/>
          <w:szCs w:val="20"/>
          <w:lang w:val="el-GR"/>
        </w:rPr>
        <w:t>(</w:t>
      </w:r>
      <w:r w:rsidRPr="002E7428">
        <w:rPr>
          <w:rFonts w:ascii="Trebuchet MS" w:hAnsi="Trebuchet MS" w:cs="Tahoma"/>
          <w:szCs w:val="20"/>
          <w:lang w:val="el-GR"/>
        </w:rPr>
        <w:t>*</w:t>
      </w:r>
      <w:r>
        <w:rPr>
          <w:rFonts w:ascii="Trebuchet MS" w:hAnsi="Trebuchet MS" w:cs="Tahoma"/>
          <w:szCs w:val="20"/>
          <w:lang w:val="el-GR"/>
        </w:rPr>
        <w:t>)</w:t>
      </w:r>
      <w:r w:rsidRPr="009116C9">
        <w:rPr>
          <w:rFonts w:ascii="Trebuchet MS" w:hAnsi="Trebuchet MS" w:cs="Tahoma"/>
          <w:szCs w:val="20"/>
          <w:lang w:val="el-GR"/>
        </w:rPr>
        <w:t xml:space="preserve"> Η χρήση ΑΠΕ δεν αποτελεί επιλέξιμη δαπάνη για τ</w:t>
      </w:r>
      <w:r w:rsidR="009116C9">
        <w:rPr>
          <w:rFonts w:ascii="Trebuchet MS" w:hAnsi="Trebuchet MS" w:cs="Tahoma"/>
          <w:szCs w:val="20"/>
          <w:lang w:val="el-GR"/>
        </w:rPr>
        <w:t xml:space="preserve">ο </w:t>
      </w:r>
      <w:r w:rsidRPr="009116C9">
        <w:rPr>
          <w:rFonts w:ascii="Trebuchet MS" w:hAnsi="Trebuchet MS" w:cs="Tahoma"/>
          <w:szCs w:val="20"/>
          <w:lang w:val="el-GR"/>
        </w:rPr>
        <w:t xml:space="preserve">αρ. 14 του Καν. 651/2014 και επομένως στις υποδράσεις </w:t>
      </w:r>
      <w:r w:rsidR="002422EB">
        <w:rPr>
          <w:rFonts w:eastAsia="Calibri" w:cs="Tahoma"/>
          <w:bCs/>
          <w:sz w:val="22"/>
          <w:szCs w:val="20"/>
          <w:lang w:val="el-GR" w:eastAsia="en-US"/>
        </w:rPr>
        <w:t>19.2.3.3</w:t>
      </w:r>
      <w:r w:rsidR="00564296">
        <w:rPr>
          <w:rFonts w:eastAsia="Calibri" w:cs="Tahoma"/>
          <w:bCs/>
          <w:sz w:val="22"/>
          <w:szCs w:val="20"/>
          <w:lang w:val="el-GR" w:eastAsia="en-US"/>
        </w:rPr>
        <w:t>,</w:t>
      </w:r>
      <w:r w:rsidR="002422EB">
        <w:rPr>
          <w:rFonts w:eastAsia="Calibri" w:cs="Tahoma"/>
          <w:bCs/>
          <w:sz w:val="22"/>
          <w:szCs w:val="20"/>
          <w:lang w:val="el-GR" w:eastAsia="en-US"/>
        </w:rPr>
        <w:t xml:space="preserve"> 19.2.3.4</w:t>
      </w:r>
      <w:r w:rsidRPr="002E7428">
        <w:rPr>
          <w:rFonts w:ascii="Trebuchet MS" w:hAnsi="Trebuchet MS" w:cs="Tahoma"/>
          <w:szCs w:val="20"/>
          <w:lang w:val="el-GR"/>
        </w:rPr>
        <w:t xml:space="preserve"> και 19.2.3.5 δεν δύναται να είναι επιλέξιμη.</w:t>
      </w:r>
    </w:p>
    <w:p w:rsidR="00C127AC" w:rsidRDefault="008101CD" w:rsidP="002314EC">
      <w:pPr>
        <w:spacing w:before="60" w:line="280" w:lineRule="atLeast"/>
        <w:jc w:val="center"/>
        <w:rPr>
          <w:ins w:id="36" w:author="Adora" w:date="2019-02-08T13:11:00Z"/>
          <w:rFonts w:ascii="Trebuchet MS" w:hAnsi="Trebuchet MS" w:cs="Tahoma"/>
          <w:b/>
          <w:sz w:val="22"/>
          <w:szCs w:val="22"/>
          <w:lang w:val="el-GR"/>
        </w:rPr>
      </w:pPr>
      <w:r w:rsidRPr="00257AEC">
        <w:rPr>
          <w:rFonts w:ascii="Trebuchet MS" w:hAnsi="Trebuchet MS" w:cs="Tahoma"/>
          <w:b/>
          <w:sz w:val="22"/>
          <w:szCs w:val="22"/>
          <w:lang w:val="el-GR"/>
        </w:rPr>
        <w:t xml:space="preserve"> </w:t>
      </w:r>
    </w:p>
    <w:p w:rsidR="000D3B63" w:rsidRDefault="008101CD" w:rsidP="002314EC">
      <w:pPr>
        <w:spacing w:before="60" w:line="280" w:lineRule="atLeast"/>
        <w:jc w:val="center"/>
        <w:rPr>
          <w:rFonts w:ascii="Trebuchet MS" w:hAnsi="Trebuchet MS" w:cs="Tahoma"/>
          <w:b/>
          <w:sz w:val="22"/>
          <w:szCs w:val="22"/>
          <w:lang w:val="el-GR"/>
        </w:rPr>
      </w:pPr>
      <w:r w:rsidRPr="00257AEC">
        <w:rPr>
          <w:rFonts w:ascii="Trebuchet MS" w:hAnsi="Trebuchet MS" w:cs="Tahoma"/>
          <w:b/>
          <w:sz w:val="22"/>
          <w:szCs w:val="22"/>
          <w:lang w:val="el-GR"/>
        </w:rPr>
        <w:t xml:space="preserve"> </w:t>
      </w:r>
      <w:r w:rsidR="000D3B63" w:rsidRPr="002314EC">
        <w:rPr>
          <w:rFonts w:ascii="Trebuchet MS" w:hAnsi="Trebuchet MS" w:cs="Tahoma"/>
          <w:b/>
          <w:sz w:val="22"/>
          <w:szCs w:val="22"/>
          <w:lang w:val="el-GR"/>
        </w:rPr>
        <w:t>ΥΠΟΓΡΑΦΕΣ</w:t>
      </w:r>
    </w:p>
    <w:p w:rsidR="002314EC" w:rsidRPr="002314EC" w:rsidRDefault="002314EC" w:rsidP="002314EC">
      <w:pPr>
        <w:spacing w:before="60" w:line="280" w:lineRule="atLeast"/>
        <w:jc w:val="center"/>
        <w:rPr>
          <w:rFonts w:ascii="Trebuchet MS" w:hAnsi="Trebuchet MS" w:cs="Tahoma"/>
          <w:b/>
          <w:sz w:val="22"/>
          <w:szCs w:val="22"/>
          <w:lang w:val="el-GR"/>
        </w:rPr>
      </w:pPr>
    </w:p>
    <w:p w:rsidR="002314EC" w:rsidRPr="002314EC" w:rsidRDefault="002314EC" w:rsidP="00896165">
      <w:pPr>
        <w:spacing w:before="60" w:line="280" w:lineRule="atLeast"/>
        <w:jc w:val="center"/>
        <w:rPr>
          <w:rFonts w:ascii="Trebuchet MS" w:hAnsi="Trebuchet MS" w:cs="Tahoma"/>
          <w:b/>
          <w:sz w:val="22"/>
          <w:szCs w:val="22"/>
          <w:lang w:val="el-GR"/>
        </w:rPr>
      </w:pPr>
      <w:r w:rsidRPr="002314EC">
        <w:rPr>
          <w:rFonts w:ascii="Trebuchet MS" w:hAnsi="Trebuchet MS" w:cs="Tahoma"/>
          <w:b/>
          <w:sz w:val="22"/>
          <w:szCs w:val="22"/>
          <w:lang w:val="el-GR"/>
        </w:rPr>
        <w:t>ΓΙΑ ΤΑ ΟΙΚΟΝΟΜ</w:t>
      </w:r>
      <w:r w:rsidR="00896165">
        <w:rPr>
          <w:rFonts w:ascii="Trebuchet MS" w:hAnsi="Trebuchet MS" w:cs="Tahoma"/>
          <w:b/>
          <w:sz w:val="22"/>
          <w:szCs w:val="22"/>
          <w:lang w:val="el-GR"/>
        </w:rPr>
        <w:t>ΙΚΑ ΣΤΟΙΧΕΙΑ</w:t>
      </w:r>
      <w:r w:rsidR="00896165">
        <w:rPr>
          <w:rFonts w:ascii="Trebuchet MS" w:hAnsi="Trebuchet MS" w:cs="Tahoma"/>
          <w:b/>
          <w:sz w:val="22"/>
          <w:szCs w:val="22"/>
          <w:lang w:val="el-GR"/>
        </w:rPr>
        <w:tab/>
      </w:r>
      <w:r w:rsidR="00896165">
        <w:rPr>
          <w:rFonts w:ascii="Trebuchet MS" w:hAnsi="Trebuchet MS" w:cs="Tahoma"/>
          <w:b/>
          <w:sz w:val="22"/>
          <w:szCs w:val="22"/>
          <w:lang w:val="el-GR"/>
        </w:rPr>
        <w:tab/>
      </w:r>
      <w:r w:rsidR="00896165">
        <w:rPr>
          <w:rFonts w:ascii="Trebuchet MS" w:hAnsi="Trebuchet MS" w:cs="Tahoma"/>
          <w:b/>
          <w:sz w:val="22"/>
          <w:szCs w:val="22"/>
          <w:lang w:val="el-GR"/>
        </w:rPr>
        <w:tab/>
        <w:t xml:space="preserve">ΓΙΑ ΤΑ ΤΕΧΝΙΚΑ </w:t>
      </w:r>
      <w:r w:rsidRPr="002314EC">
        <w:rPr>
          <w:rFonts w:ascii="Trebuchet MS" w:hAnsi="Trebuchet MS" w:cs="Tahoma"/>
          <w:b/>
          <w:sz w:val="22"/>
          <w:szCs w:val="22"/>
          <w:lang w:val="el-GR"/>
        </w:rPr>
        <w:t>ΣΤΟΙΧΕΙΑ</w:t>
      </w:r>
    </w:p>
    <w:p w:rsidR="002314EC" w:rsidRPr="002314EC" w:rsidRDefault="002314EC" w:rsidP="002314EC">
      <w:pPr>
        <w:spacing w:before="60" w:line="280" w:lineRule="atLeast"/>
        <w:jc w:val="center"/>
        <w:rPr>
          <w:rFonts w:ascii="Trebuchet MS" w:hAnsi="Trebuchet MS" w:cs="Tahoma"/>
          <w:sz w:val="22"/>
          <w:szCs w:val="22"/>
          <w:lang w:val="el-GR"/>
        </w:rPr>
      </w:pPr>
    </w:p>
    <w:p w:rsidR="00D31FB6" w:rsidRPr="002314EC" w:rsidRDefault="00D31FB6" w:rsidP="002314EC">
      <w:pPr>
        <w:spacing w:before="60" w:line="280" w:lineRule="atLeast"/>
        <w:rPr>
          <w:b/>
          <w:sz w:val="24"/>
          <w:lang w:val="el-GR"/>
        </w:rPr>
      </w:pPr>
      <w:bookmarkStart w:id="37" w:name="_GoBack"/>
      <w:bookmarkEnd w:id="37"/>
    </w:p>
    <w:sectPr w:rsidR="00D31FB6" w:rsidRPr="002314EC" w:rsidSect="004B02B9">
      <w:headerReference w:type="default" r:id="rId9"/>
      <w:footerReference w:type="default" r:id="rId10"/>
      <w:pgSz w:w="11906" w:h="16838"/>
      <w:pgMar w:top="907" w:right="1797" w:bottom="1440" w:left="1797" w:header="567" w:footer="1298"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A3B" w:rsidRDefault="009B5A3B">
      <w:pPr>
        <w:spacing w:line="240" w:lineRule="auto"/>
      </w:pPr>
      <w:r>
        <w:separator/>
      </w:r>
    </w:p>
  </w:endnote>
  <w:endnote w:type="continuationSeparator" w:id="0">
    <w:p w:rsidR="009B5A3B" w:rsidRDefault="009B5A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Wide Latin">
    <w:panose1 w:val="020A0A07050505020404"/>
    <w:charset w:val="00"/>
    <w:family w:val="roman"/>
    <w:pitch w:val="variable"/>
    <w:sig w:usb0="00000003" w:usb1="00000000" w:usb2="00000000" w:usb3="00000000" w:csb0="00000001" w:csb1="00000000"/>
  </w:font>
  <w:font w:name="HellasArial">
    <w:altName w:val="Courier New"/>
    <w:charset w:val="00"/>
    <w:family w:val="swiss"/>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EUAlbertina">
    <w:altName w:val="Times New Roman"/>
    <w:panose1 w:val="00000000000000000000"/>
    <w:charset w:val="EE"/>
    <w:family w:val="auto"/>
    <w:notTrueType/>
    <w:pitch w:val="default"/>
    <w:sig w:usb0="00000001" w:usb1="00000000" w:usb2="00000000" w:usb3="00000000" w:csb0="0000000B" w:csb1="00000000"/>
  </w:font>
  <w:font w:name="HellasAlla">
    <w:altName w:val="Courier New"/>
    <w:panose1 w:val="00000000000000000000"/>
    <w:charset w:val="00"/>
    <w:family w:val="roman"/>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Trebuchet MS">
    <w:panose1 w:val="020B0603020202020204"/>
    <w:charset w:val="A1"/>
    <w:family w:val="swiss"/>
    <w:pitch w:val="variable"/>
    <w:sig w:usb0="00000287" w:usb1="00000000" w:usb2="00000000" w:usb3="00000000" w:csb0="0000009F" w:csb1="00000000"/>
  </w:font>
  <w:font w:name="Calibri-Bold">
    <w:panose1 w:val="00000000000000000000"/>
    <w:charset w:val="A1"/>
    <w:family w:val="auto"/>
    <w:notTrueType/>
    <w:pitch w:val="default"/>
    <w:sig w:usb0="00000081" w:usb1="00000000" w:usb2="00000000" w:usb3="00000000" w:csb0="00000008" w:csb1="00000000"/>
  </w:font>
  <w:font w:name="Calibri-Italic">
    <w:panose1 w:val="00000000000000000000"/>
    <w:charset w:val="A1"/>
    <w:family w:val="auto"/>
    <w:notTrueType/>
    <w:pitch w:val="default"/>
    <w:sig w:usb0="00000081" w:usb1="00000000" w:usb2="00000000" w:usb3="00000000" w:csb0="00000008"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DD5" w:rsidRPr="002648D5" w:rsidRDefault="00711DD5" w:rsidP="00DA52DF">
    <w:pPr>
      <w:pStyle w:val="a4"/>
      <w:ind w:right="360"/>
      <w:rPr>
        <w:rFonts w:ascii="Trebuchet MS" w:hAnsi="Trebuchet MS" w:cs="Tahoma"/>
        <w:sz w:val="18"/>
        <w:szCs w:val="18"/>
        <w:lang w:val="el-GR"/>
      </w:rPr>
    </w:pPr>
    <w:r w:rsidRPr="002648D5">
      <w:rPr>
        <w:rFonts w:ascii="Trebuchet MS" w:hAnsi="Trebuchet MS" w:cs="Tahoma"/>
        <w:sz w:val="18"/>
        <w:szCs w:val="18"/>
        <w:lang w:val="el-GR"/>
      </w:rPr>
      <w:t>Κωδικός πράξης (έργου):                                   Ημερομηνία ηλεκτρονική υποβολής:</w:t>
    </w:r>
  </w:p>
  <w:p w:rsidR="00711DD5" w:rsidRPr="00BE0B18" w:rsidRDefault="00711DD5">
    <w:pPr>
      <w:pStyle w:val="a4"/>
      <w:rPr>
        <w:lang w:val="el-GR"/>
      </w:rPr>
    </w:pPr>
  </w:p>
  <w:p w:rsidR="00711DD5" w:rsidRPr="00BE0B18" w:rsidRDefault="00711DD5">
    <w:pPr>
      <w:pStyle w:val="a4"/>
      <w:rPr>
        <w:lang w:val="el-G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DD5" w:rsidRPr="002648D5" w:rsidRDefault="00711DD5" w:rsidP="00DA52DF">
    <w:pPr>
      <w:pStyle w:val="a4"/>
      <w:ind w:right="360"/>
      <w:rPr>
        <w:rFonts w:ascii="Trebuchet MS" w:hAnsi="Trebuchet MS" w:cs="Tahoma"/>
        <w:sz w:val="18"/>
        <w:szCs w:val="18"/>
        <w:lang w:val="el-GR"/>
      </w:rPr>
    </w:pPr>
    <w:r w:rsidRPr="002648D5">
      <w:rPr>
        <w:rFonts w:ascii="Trebuchet MS" w:hAnsi="Trebuchet MS" w:cs="Tahoma"/>
        <w:sz w:val="18"/>
        <w:szCs w:val="18"/>
        <w:lang w:val="el-GR"/>
      </w:rPr>
      <w:t>Κωδικός πράξης (έργου):                                   Ημερομηνία ηλεκτρονική υποβολής:</w:t>
    </w:r>
  </w:p>
  <w:p w:rsidR="00711DD5" w:rsidRPr="00BE0B18" w:rsidRDefault="00711DD5">
    <w:pPr>
      <w:pStyle w:val="a4"/>
      <w:rPr>
        <w:lang w:val="el-GR"/>
      </w:rPr>
    </w:pPr>
  </w:p>
  <w:p w:rsidR="00711DD5" w:rsidRPr="00BE0B18" w:rsidRDefault="00711DD5">
    <w:pPr>
      <w:pStyle w:val="a4"/>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A3B" w:rsidRDefault="009B5A3B">
      <w:pPr>
        <w:spacing w:line="240" w:lineRule="auto"/>
      </w:pPr>
      <w:r>
        <w:separator/>
      </w:r>
    </w:p>
  </w:footnote>
  <w:footnote w:type="continuationSeparator" w:id="0">
    <w:p w:rsidR="009B5A3B" w:rsidRDefault="009B5A3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DD5" w:rsidRPr="003C66B5" w:rsidRDefault="00711DD5" w:rsidP="003C66B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B33C0"/>
    <w:multiLevelType w:val="multilevel"/>
    <w:tmpl w:val="25708D4E"/>
    <w:lvl w:ilvl="0">
      <w:start w:val="17"/>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1"/>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15AC186C"/>
    <w:multiLevelType w:val="multilevel"/>
    <w:tmpl w:val="143215C4"/>
    <w:lvl w:ilvl="0">
      <w:start w:val="3"/>
      <w:numFmt w:val="decimal"/>
      <w:lvlText w:val="%1"/>
      <w:lvlJc w:val="left"/>
      <w:pPr>
        <w:ind w:left="360" w:hanging="360"/>
      </w:pPr>
      <w:rPr>
        <w:rFonts w:cs="Calibri" w:hint="default"/>
        <w:b w:val="0"/>
        <w:i/>
      </w:rPr>
    </w:lvl>
    <w:lvl w:ilvl="1">
      <w:start w:val="1"/>
      <w:numFmt w:val="decimal"/>
      <w:lvlText w:val="%1.%2"/>
      <w:lvlJc w:val="left"/>
      <w:pPr>
        <w:ind w:left="1080" w:hanging="360"/>
      </w:pPr>
      <w:rPr>
        <w:rFonts w:cs="Calibri" w:hint="default"/>
        <w:b w:val="0"/>
        <w:i/>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abstractNum w:abstractNumId="2">
    <w:nsid w:val="3F776A2C"/>
    <w:multiLevelType w:val="multilevel"/>
    <w:tmpl w:val="143215C4"/>
    <w:lvl w:ilvl="0">
      <w:start w:val="3"/>
      <w:numFmt w:val="decimal"/>
      <w:lvlText w:val="%1"/>
      <w:lvlJc w:val="left"/>
      <w:pPr>
        <w:ind w:left="360" w:hanging="360"/>
      </w:pPr>
      <w:rPr>
        <w:rFonts w:cs="Calibri" w:hint="default"/>
        <w:b w:val="0"/>
        <w:i/>
      </w:rPr>
    </w:lvl>
    <w:lvl w:ilvl="1">
      <w:start w:val="1"/>
      <w:numFmt w:val="decimal"/>
      <w:lvlText w:val="%1.%2"/>
      <w:lvlJc w:val="left"/>
      <w:pPr>
        <w:ind w:left="1080" w:hanging="360"/>
      </w:pPr>
      <w:rPr>
        <w:rFonts w:cs="Calibri" w:hint="default"/>
        <w:b w:val="0"/>
        <w:i/>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abstractNum w:abstractNumId="3">
    <w:nsid w:val="5B9A61E4"/>
    <w:multiLevelType w:val="hybridMultilevel"/>
    <w:tmpl w:val="8DFC8C10"/>
    <w:lvl w:ilvl="0" w:tplc="2084C218">
      <w:start w:val="3"/>
      <w:numFmt w:val="bullet"/>
      <w:lvlText w:val="-"/>
      <w:lvlJc w:val="left"/>
      <w:pPr>
        <w:ind w:left="720" w:hanging="360"/>
      </w:pPr>
      <w:rPr>
        <w:rFonts w:ascii="Calibri" w:eastAsia="Times New Roman"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15D7F72"/>
    <w:multiLevelType w:val="hybridMultilevel"/>
    <w:tmpl w:val="3ADEA758"/>
    <w:lvl w:ilvl="0" w:tplc="7834DE7E">
      <w:numFmt w:val="bullet"/>
      <w:lvlText w:val=""/>
      <w:lvlJc w:val="left"/>
      <w:pPr>
        <w:ind w:left="720" w:hanging="360"/>
      </w:pPr>
      <w:rPr>
        <w:rFonts w:ascii="Symbol" w:eastAsia="Times New Roman"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6">
    <w:nsid w:val="718F39CB"/>
    <w:multiLevelType w:val="multilevel"/>
    <w:tmpl w:val="46522CF4"/>
    <w:lvl w:ilvl="0">
      <w:start w:val="17"/>
      <w:numFmt w:val="decimal"/>
      <w:lvlText w:val="%1"/>
      <w:lvlJc w:val="left"/>
      <w:pPr>
        <w:ind w:left="360" w:hanging="360"/>
      </w:pPr>
      <w:rPr>
        <w:rFonts w:cs="Calibri" w:hint="default"/>
        <w:b w:val="0"/>
        <w:i/>
      </w:rPr>
    </w:lvl>
    <w:lvl w:ilvl="1">
      <w:start w:val="1"/>
      <w:numFmt w:val="decimal"/>
      <w:lvlText w:val="%1.%2"/>
      <w:lvlJc w:val="left"/>
      <w:pPr>
        <w:ind w:left="1080" w:hanging="360"/>
      </w:pPr>
      <w:rPr>
        <w:rFonts w:cs="Calibri" w:hint="default"/>
        <w:b/>
        <w:i/>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num w:numId="1">
    <w:abstractNumId w:val="3"/>
  </w:num>
  <w:num w:numId="2">
    <w:abstractNumId w:val="5"/>
  </w:num>
  <w:num w:numId="3">
    <w:abstractNumId w:val="1"/>
  </w:num>
  <w:num w:numId="4">
    <w:abstractNumId w:val="2"/>
  </w:num>
  <w:num w:numId="5">
    <w:abstractNumId w:val="6"/>
  </w:num>
  <w:num w:numId="6">
    <w:abstractNumId w:val="0"/>
  </w:num>
  <w:num w:numId="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2E"/>
    <w:rsid w:val="00005707"/>
    <w:rsid w:val="000729E4"/>
    <w:rsid w:val="00077263"/>
    <w:rsid w:val="00090EE6"/>
    <w:rsid w:val="000B1B2F"/>
    <w:rsid w:val="000B797E"/>
    <w:rsid w:val="000D3B63"/>
    <w:rsid w:val="000F3674"/>
    <w:rsid w:val="00161417"/>
    <w:rsid w:val="00163006"/>
    <w:rsid w:val="00164536"/>
    <w:rsid w:val="0018243F"/>
    <w:rsid w:val="001B4E7B"/>
    <w:rsid w:val="001C0C2E"/>
    <w:rsid w:val="001C33D7"/>
    <w:rsid w:val="001C7C63"/>
    <w:rsid w:val="001D2705"/>
    <w:rsid w:val="0020283C"/>
    <w:rsid w:val="00203123"/>
    <w:rsid w:val="002126F1"/>
    <w:rsid w:val="0021445A"/>
    <w:rsid w:val="00216554"/>
    <w:rsid w:val="002314EC"/>
    <w:rsid w:val="002422EB"/>
    <w:rsid w:val="00257AEC"/>
    <w:rsid w:val="00280705"/>
    <w:rsid w:val="002923BC"/>
    <w:rsid w:val="002A63EA"/>
    <w:rsid w:val="002D2954"/>
    <w:rsid w:val="002D7BBD"/>
    <w:rsid w:val="002E023E"/>
    <w:rsid w:val="002E7428"/>
    <w:rsid w:val="002F0C20"/>
    <w:rsid w:val="0032499A"/>
    <w:rsid w:val="003259E6"/>
    <w:rsid w:val="00366192"/>
    <w:rsid w:val="00382EA8"/>
    <w:rsid w:val="003936E9"/>
    <w:rsid w:val="003C586C"/>
    <w:rsid w:val="003C66B5"/>
    <w:rsid w:val="003E5B28"/>
    <w:rsid w:val="003F176F"/>
    <w:rsid w:val="00402650"/>
    <w:rsid w:val="0044588B"/>
    <w:rsid w:val="00457D59"/>
    <w:rsid w:val="00477CFE"/>
    <w:rsid w:val="00484564"/>
    <w:rsid w:val="004857E7"/>
    <w:rsid w:val="004B02B9"/>
    <w:rsid w:val="004B296A"/>
    <w:rsid w:val="004D71E2"/>
    <w:rsid w:val="004F5871"/>
    <w:rsid w:val="00501F86"/>
    <w:rsid w:val="00516FA4"/>
    <w:rsid w:val="00555778"/>
    <w:rsid w:val="005557D6"/>
    <w:rsid w:val="00564296"/>
    <w:rsid w:val="00587A02"/>
    <w:rsid w:val="00592B45"/>
    <w:rsid w:val="005E6BE5"/>
    <w:rsid w:val="005F6C3A"/>
    <w:rsid w:val="006321F1"/>
    <w:rsid w:val="00661EF3"/>
    <w:rsid w:val="00666D8E"/>
    <w:rsid w:val="0067771B"/>
    <w:rsid w:val="00681EF9"/>
    <w:rsid w:val="0068686E"/>
    <w:rsid w:val="006B44D1"/>
    <w:rsid w:val="006B4F1E"/>
    <w:rsid w:val="006E40E4"/>
    <w:rsid w:val="006E503E"/>
    <w:rsid w:val="00701EDB"/>
    <w:rsid w:val="00710024"/>
    <w:rsid w:val="00711DD5"/>
    <w:rsid w:val="00717E6A"/>
    <w:rsid w:val="00744C69"/>
    <w:rsid w:val="00753FB4"/>
    <w:rsid w:val="007769C6"/>
    <w:rsid w:val="00791448"/>
    <w:rsid w:val="007F1963"/>
    <w:rsid w:val="008101CD"/>
    <w:rsid w:val="00822857"/>
    <w:rsid w:val="00837932"/>
    <w:rsid w:val="008436D3"/>
    <w:rsid w:val="00896165"/>
    <w:rsid w:val="008D694F"/>
    <w:rsid w:val="0090347A"/>
    <w:rsid w:val="009116C9"/>
    <w:rsid w:val="00944AEF"/>
    <w:rsid w:val="009B5A3B"/>
    <w:rsid w:val="009C1549"/>
    <w:rsid w:val="009D4C1B"/>
    <w:rsid w:val="009F1954"/>
    <w:rsid w:val="009F7D9A"/>
    <w:rsid w:val="00A041E0"/>
    <w:rsid w:val="00A37C2B"/>
    <w:rsid w:val="00A41DAD"/>
    <w:rsid w:val="00A64C16"/>
    <w:rsid w:val="00A8398F"/>
    <w:rsid w:val="00A86641"/>
    <w:rsid w:val="00A90CBA"/>
    <w:rsid w:val="00B10DDE"/>
    <w:rsid w:val="00B66FB2"/>
    <w:rsid w:val="00BA0083"/>
    <w:rsid w:val="00BA74DA"/>
    <w:rsid w:val="00BE0AA7"/>
    <w:rsid w:val="00BE53B3"/>
    <w:rsid w:val="00C127AC"/>
    <w:rsid w:val="00C13161"/>
    <w:rsid w:val="00C2654E"/>
    <w:rsid w:val="00C27768"/>
    <w:rsid w:val="00C4723E"/>
    <w:rsid w:val="00C5001E"/>
    <w:rsid w:val="00C61653"/>
    <w:rsid w:val="00C80621"/>
    <w:rsid w:val="00C96C59"/>
    <w:rsid w:val="00CC4AA4"/>
    <w:rsid w:val="00CC649B"/>
    <w:rsid w:val="00CD4C0B"/>
    <w:rsid w:val="00CE4D24"/>
    <w:rsid w:val="00CF2369"/>
    <w:rsid w:val="00D03815"/>
    <w:rsid w:val="00D31FB6"/>
    <w:rsid w:val="00D45962"/>
    <w:rsid w:val="00D53412"/>
    <w:rsid w:val="00D60480"/>
    <w:rsid w:val="00D623B2"/>
    <w:rsid w:val="00D675AE"/>
    <w:rsid w:val="00DA52DF"/>
    <w:rsid w:val="00DA6087"/>
    <w:rsid w:val="00DE7AA3"/>
    <w:rsid w:val="00DF4937"/>
    <w:rsid w:val="00DF4CB8"/>
    <w:rsid w:val="00E0471C"/>
    <w:rsid w:val="00E54278"/>
    <w:rsid w:val="00EE45A4"/>
    <w:rsid w:val="00F16E08"/>
    <w:rsid w:val="00F358C4"/>
    <w:rsid w:val="00F87936"/>
    <w:rsid w:val="00F87C36"/>
    <w:rsid w:val="00F97668"/>
    <w:rsid w:val="00FA13A3"/>
    <w:rsid w:val="00FC16B8"/>
    <w:rsid w:val="00FF46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Bullet" w:uiPriority="0"/>
    <w:lsdException w:name="List Bullet 2" w:uiPriority="0"/>
    <w:lsdException w:name="List Number 2"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480"/>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A8398F"/>
    <w:pPr>
      <w:keepNext/>
      <w:suppressAutoHyphens w:val="0"/>
      <w:overflowPunct w:val="0"/>
      <w:autoSpaceDE w:val="0"/>
      <w:autoSpaceDN w:val="0"/>
      <w:adjustRightInd w:val="0"/>
      <w:spacing w:before="40" w:after="40" w:line="240" w:lineRule="auto"/>
      <w:jc w:val="center"/>
      <w:textAlignment w:val="baseline"/>
      <w:outlineLvl w:val="0"/>
    </w:pPr>
    <w:rPr>
      <w:rFonts w:ascii="Arial" w:hAnsi="Arial" w:cs="Arial"/>
      <w:b/>
      <w:bCs/>
      <w:spacing w:val="8"/>
      <w:sz w:val="40"/>
      <w:szCs w:val="40"/>
      <w:lang w:val="el-GR" w:eastAsia="el-GR"/>
    </w:rPr>
  </w:style>
  <w:style w:type="paragraph" w:styleId="2">
    <w:name w:val="heading 2"/>
    <w:basedOn w:val="a"/>
    <w:next w:val="a"/>
    <w:link w:val="2Char"/>
    <w:qFormat/>
    <w:rsid w:val="00A8398F"/>
    <w:pPr>
      <w:keepNext/>
      <w:keepLines/>
      <w:suppressAutoHyphens w:val="0"/>
      <w:spacing w:before="200"/>
      <w:outlineLvl w:val="1"/>
    </w:pPr>
    <w:rPr>
      <w:rFonts w:ascii="Cambria" w:hAnsi="Cambria" w:cs="Cambria"/>
      <w:b/>
      <w:bCs/>
      <w:color w:val="4F81BD"/>
      <w:sz w:val="26"/>
      <w:szCs w:val="26"/>
      <w:lang w:val="el-GR" w:eastAsia="el-GR"/>
    </w:rPr>
  </w:style>
  <w:style w:type="paragraph" w:styleId="3">
    <w:name w:val="heading 3"/>
    <w:basedOn w:val="a"/>
    <w:next w:val="a"/>
    <w:link w:val="3Char"/>
    <w:qFormat/>
    <w:rsid w:val="00A8398F"/>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suppressAutoHyphens w:val="0"/>
      <w:overflowPunct w:val="0"/>
      <w:autoSpaceDE w:val="0"/>
      <w:autoSpaceDN w:val="0"/>
      <w:adjustRightInd w:val="0"/>
      <w:spacing w:line="240" w:lineRule="auto"/>
      <w:jc w:val="center"/>
      <w:textAlignment w:val="baseline"/>
      <w:outlineLvl w:val="2"/>
    </w:pPr>
    <w:rPr>
      <w:rFonts w:ascii="Arial" w:hAnsi="Arial" w:cs="Arial"/>
      <w:b/>
      <w:bCs/>
      <w:sz w:val="28"/>
      <w:szCs w:val="28"/>
      <w:bdr w:val="double" w:sz="4" w:space="0" w:color="auto"/>
      <w:lang w:val="el-GR" w:eastAsia="el-GR"/>
    </w:rPr>
  </w:style>
  <w:style w:type="paragraph" w:styleId="4">
    <w:name w:val="heading 4"/>
    <w:basedOn w:val="a"/>
    <w:next w:val="a"/>
    <w:link w:val="4Char"/>
    <w:qFormat/>
    <w:rsid w:val="00A8398F"/>
    <w:pPr>
      <w:keepNext/>
      <w:suppressAutoHyphens w:val="0"/>
      <w:overflowPunct w:val="0"/>
      <w:autoSpaceDE w:val="0"/>
      <w:autoSpaceDN w:val="0"/>
      <w:adjustRightInd w:val="0"/>
      <w:spacing w:before="240" w:after="60" w:line="240" w:lineRule="auto"/>
      <w:ind w:left="2832" w:hanging="708"/>
      <w:textAlignment w:val="baseline"/>
      <w:outlineLvl w:val="3"/>
    </w:pPr>
    <w:rPr>
      <w:rFonts w:ascii="Wide Latin" w:hAnsi="Wide Latin" w:cs="Wide Latin"/>
      <w:b/>
      <w:bCs/>
      <w:i/>
      <w:iCs/>
      <w:spacing w:val="8"/>
      <w:sz w:val="24"/>
      <w:lang w:val="el-GR" w:eastAsia="el-GR"/>
    </w:rPr>
  </w:style>
  <w:style w:type="paragraph" w:styleId="5">
    <w:name w:val="heading 5"/>
    <w:basedOn w:val="a"/>
    <w:next w:val="a"/>
    <w:link w:val="5Char"/>
    <w:qFormat/>
    <w:rsid w:val="00A8398F"/>
    <w:pPr>
      <w:keepNext/>
      <w:tabs>
        <w:tab w:val="left" w:pos="2835"/>
        <w:tab w:val="left" w:pos="3119"/>
        <w:tab w:val="left" w:pos="4536"/>
      </w:tabs>
      <w:suppressAutoHyphens w:val="0"/>
      <w:overflowPunct w:val="0"/>
      <w:autoSpaceDE w:val="0"/>
      <w:autoSpaceDN w:val="0"/>
      <w:adjustRightInd w:val="0"/>
      <w:spacing w:before="120" w:after="120" w:line="240" w:lineRule="auto"/>
      <w:textAlignment w:val="baseline"/>
      <w:outlineLvl w:val="4"/>
    </w:pPr>
    <w:rPr>
      <w:rFonts w:ascii="Arial" w:hAnsi="Arial"/>
      <w:b/>
      <w:szCs w:val="20"/>
      <w:lang w:val="el-GR" w:eastAsia="el-GR"/>
    </w:rPr>
  </w:style>
  <w:style w:type="paragraph" w:styleId="6">
    <w:name w:val="heading 6"/>
    <w:basedOn w:val="a"/>
    <w:next w:val="a"/>
    <w:link w:val="6Char"/>
    <w:qFormat/>
    <w:rsid w:val="00A8398F"/>
    <w:pPr>
      <w:keepNext/>
      <w:suppressAutoHyphens w:val="0"/>
      <w:spacing w:before="120" w:after="120"/>
      <w:jc w:val="center"/>
      <w:outlineLvl w:val="5"/>
    </w:pPr>
    <w:rPr>
      <w:rFonts w:ascii="Arial" w:hAnsi="Arial" w:cs="Arial"/>
      <w:b/>
      <w:bCs/>
      <w:sz w:val="32"/>
      <w:szCs w:val="32"/>
      <w:lang w:val="el-GR" w:eastAsia="el-GR"/>
    </w:rPr>
  </w:style>
  <w:style w:type="paragraph" w:styleId="7">
    <w:name w:val="heading 7"/>
    <w:basedOn w:val="a"/>
    <w:next w:val="a"/>
    <w:link w:val="7Char"/>
    <w:qFormat/>
    <w:rsid w:val="00A8398F"/>
    <w:pPr>
      <w:keepNext/>
      <w:keepLines/>
      <w:suppressAutoHyphens w:val="0"/>
      <w:spacing w:before="40"/>
      <w:outlineLvl w:val="6"/>
    </w:pPr>
    <w:rPr>
      <w:rFonts w:ascii="Cambria" w:hAnsi="Cambria" w:cs="Cambria"/>
      <w:i/>
      <w:iCs/>
      <w:color w:val="243F60"/>
      <w:sz w:val="22"/>
      <w:szCs w:val="22"/>
      <w:lang w:val="el-GR" w:eastAsia="el-GR"/>
    </w:rPr>
  </w:style>
  <w:style w:type="paragraph" w:styleId="8">
    <w:name w:val="heading 8"/>
    <w:basedOn w:val="a"/>
    <w:next w:val="a"/>
    <w:link w:val="8Char"/>
    <w:qFormat/>
    <w:rsid w:val="00A8398F"/>
    <w:pPr>
      <w:keepNext/>
      <w:tabs>
        <w:tab w:val="left" w:pos="2977"/>
        <w:tab w:val="left" w:pos="3261"/>
      </w:tabs>
      <w:suppressAutoHyphens w:val="0"/>
      <w:overflowPunct w:val="0"/>
      <w:autoSpaceDE w:val="0"/>
      <w:autoSpaceDN w:val="0"/>
      <w:adjustRightInd w:val="0"/>
      <w:spacing w:after="120" w:line="312" w:lineRule="auto"/>
      <w:textAlignment w:val="baseline"/>
      <w:outlineLvl w:val="7"/>
    </w:pPr>
    <w:rPr>
      <w:rFonts w:ascii="Arial" w:hAnsi="Arial" w:cs="Arial"/>
      <w:b/>
      <w:bCs/>
      <w:sz w:val="24"/>
      <w:lang w:val="el-GR" w:eastAsia="el-GR"/>
    </w:rPr>
  </w:style>
  <w:style w:type="paragraph" w:styleId="9">
    <w:name w:val="heading 9"/>
    <w:basedOn w:val="a"/>
    <w:next w:val="a"/>
    <w:link w:val="9Char"/>
    <w:qFormat/>
    <w:rsid w:val="00A8398F"/>
    <w:pPr>
      <w:keepNext/>
      <w:tabs>
        <w:tab w:val="left" w:pos="2977"/>
        <w:tab w:val="left" w:pos="3261"/>
      </w:tabs>
      <w:suppressAutoHyphens w:val="0"/>
      <w:overflowPunct w:val="0"/>
      <w:autoSpaceDE w:val="0"/>
      <w:autoSpaceDN w:val="0"/>
      <w:adjustRightInd w:val="0"/>
      <w:spacing w:before="80" w:line="312" w:lineRule="auto"/>
      <w:textAlignment w:val="baseline"/>
      <w:outlineLvl w:val="8"/>
    </w:pPr>
    <w:rPr>
      <w:rFonts w:ascii="Arial" w:hAnsi="Arial" w:cs="Arial"/>
      <w:i/>
      <w:iCs/>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A8398F"/>
    <w:rPr>
      <w:rFonts w:ascii="Arial" w:eastAsia="Times New Roman" w:hAnsi="Arial" w:cs="Arial"/>
      <w:b/>
      <w:bCs/>
      <w:spacing w:val="8"/>
      <w:sz w:val="40"/>
      <w:szCs w:val="40"/>
      <w:lang w:eastAsia="el-GR"/>
    </w:rPr>
  </w:style>
  <w:style w:type="character" w:customStyle="1" w:styleId="2Char">
    <w:name w:val="Επικεφαλίδα 2 Char"/>
    <w:basedOn w:val="a0"/>
    <w:link w:val="2"/>
    <w:uiPriority w:val="99"/>
    <w:rsid w:val="00A8398F"/>
    <w:rPr>
      <w:rFonts w:ascii="Cambria" w:eastAsia="Times New Roman" w:hAnsi="Cambria" w:cs="Cambria"/>
      <w:b/>
      <w:bCs/>
      <w:color w:val="4F81BD"/>
      <w:sz w:val="26"/>
      <w:szCs w:val="26"/>
      <w:lang w:eastAsia="el-GR"/>
    </w:rPr>
  </w:style>
  <w:style w:type="character" w:customStyle="1" w:styleId="3Char">
    <w:name w:val="Επικεφαλίδα 3 Char"/>
    <w:basedOn w:val="a0"/>
    <w:link w:val="3"/>
    <w:uiPriority w:val="99"/>
    <w:rsid w:val="00A8398F"/>
    <w:rPr>
      <w:rFonts w:ascii="Arial" w:eastAsia="Times New Roman" w:hAnsi="Arial" w:cs="Arial"/>
      <w:b/>
      <w:bCs/>
      <w:sz w:val="28"/>
      <w:szCs w:val="28"/>
      <w:bdr w:val="double" w:sz="4" w:space="0" w:color="auto"/>
      <w:shd w:val="clear" w:color="auto" w:fill="FFFFFF"/>
      <w:lang w:eastAsia="el-GR"/>
    </w:rPr>
  </w:style>
  <w:style w:type="character" w:customStyle="1" w:styleId="4Char">
    <w:name w:val="Επικεφαλίδα 4 Char"/>
    <w:basedOn w:val="a0"/>
    <w:link w:val="4"/>
    <w:uiPriority w:val="99"/>
    <w:rsid w:val="00A8398F"/>
    <w:rPr>
      <w:rFonts w:ascii="Wide Latin" w:eastAsia="Times New Roman" w:hAnsi="Wide Latin" w:cs="Wide Latin"/>
      <w:b/>
      <w:bCs/>
      <w:i/>
      <w:iCs/>
      <w:spacing w:val="8"/>
      <w:sz w:val="24"/>
      <w:szCs w:val="24"/>
      <w:lang w:eastAsia="el-GR"/>
    </w:rPr>
  </w:style>
  <w:style w:type="character" w:customStyle="1" w:styleId="5Char">
    <w:name w:val="Επικεφαλίδα 5 Char"/>
    <w:basedOn w:val="a0"/>
    <w:link w:val="5"/>
    <w:uiPriority w:val="99"/>
    <w:rsid w:val="00A8398F"/>
    <w:rPr>
      <w:rFonts w:ascii="Arial" w:eastAsia="Times New Roman" w:hAnsi="Arial" w:cs="Times New Roman"/>
      <w:b/>
      <w:sz w:val="20"/>
      <w:szCs w:val="20"/>
      <w:lang w:eastAsia="el-GR"/>
    </w:rPr>
  </w:style>
  <w:style w:type="character" w:customStyle="1" w:styleId="6Char">
    <w:name w:val="Επικεφαλίδα 6 Char"/>
    <w:basedOn w:val="a0"/>
    <w:link w:val="6"/>
    <w:uiPriority w:val="9"/>
    <w:rsid w:val="00A8398F"/>
    <w:rPr>
      <w:rFonts w:ascii="Arial" w:eastAsia="Times New Roman" w:hAnsi="Arial" w:cs="Arial"/>
      <w:b/>
      <w:bCs/>
      <w:sz w:val="32"/>
      <w:szCs w:val="32"/>
      <w:lang w:eastAsia="el-GR"/>
    </w:rPr>
  </w:style>
  <w:style w:type="character" w:customStyle="1" w:styleId="7Char">
    <w:name w:val="Επικεφαλίδα 7 Char"/>
    <w:basedOn w:val="a0"/>
    <w:link w:val="7"/>
    <w:uiPriority w:val="99"/>
    <w:rsid w:val="00A8398F"/>
    <w:rPr>
      <w:rFonts w:ascii="Cambria" w:eastAsia="Times New Roman" w:hAnsi="Cambria" w:cs="Cambria"/>
      <w:i/>
      <w:iCs/>
      <w:color w:val="243F60"/>
      <w:lang w:eastAsia="el-GR"/>
    </w:rPr>
  </w:style>
  <w:style w:type="character" w:customStyle="1" w:styleId="8Char">
    <w:name w:val="Επικεφαλίδα 8 Char"/>
    <w:basedOn w:val="a0"/>
    <w:link w:val="8"/>
    <w:uiPriority w:val="99"/>
    <w:rsid w:val="00A8398F"/>
    <w:rPr>
      <w:rFonts w:ascii="Arial" w:eastAsia="Times New Roman" w:hAnsi="Arial" w:cs="Arial"/>
      <w:b/>
      <w:bCs/>
      <w:sz w:val="24"/>
      <w:szCs w:val="24"/>
      <w:lang w:eastAsia="el-GR"/>
    </w:rPr>
  </w:style>
  <w:style w:type="character" w:customStyle="1" w:styleId="9Char">
    <w:name w:val="Επικεφαλίδα 9 Char"/>
    <w:basedOn w:val="a0"/>
    <w:link w:val="9"/>
    <w:uiPriority w:val="99"/>
    <w:rsid w:val="00A8398F"/>
    <w:rPr>
      <w:rFonts w:ascii="Arial" w:eastAsia="Times New Roman" w:hAnsi="Arial" w:cs="Arial"/>
      <w:i/>
      <w:iCs/>
      <w:sz w:val="20"/>
      <w:szCs w:val="20"/>
      <w:lang w:eastAsia="el-GR"/>
    </w:rPr>
  </w:style>
  <w:style w:type="paragraph" w:styleId="a3">
    <w:name w:val="header"/>
    <w:aliases w:val="hd"/>
    <w:basedOn w:val="a"/>
    <w:link w:val="Char"/>
    <w:unhideWhenUsed/>
    <w:rsid w:val="00A8398F"/>
    <w:pPr>
      <w:tabs>
        <w:tab w:val="center" w:pos="4153"/>
        <w:tab w:val="right" w:pos="8306"/>
      </w:tabs>
      <w:spacing w:line="240" w:lineRule="auto"/>
    </w:pPr>
  </w:style>
  <w:style w:type="character" w:customStyle="1" w:styleId="Char">
    <w:name w:val="Κεφαλίδα Char"/>
    <w:aliases w:val="hd Char"/>
    <w:basedOn w:val="a0"/>
    <w:link w:val="a3"/>
    <w:uiPriority w:val="99"/>
    <w:rsid w:val="00A8398F"/>
    <w:rPr>
      <w:rFonts w:ascii="Calibri" w:eastAsia="Times New Roman" w:hAnsi="Calibri" w:cs="Times New Roman"/>
      <w:sz w:val="20"/>
      <w:szCs w:val="24"/>
      <w:lang w:val="en-GB" w:eastAsia="ar-SA"/>
    </w:rPr>
  </w:style>
  <w:style w:type="paragraph" w:styleId="a4">
    <w:name w:val="footer"/>
    <w:aliases w:val="ft"/>
    <w:basedOn w:val="a"/>
    <w:link w:val="Char0"/>
    <w:unhideWhenUsed/>
    <w:rsid w:val="00A8398F"/>
    <w:pPr>
      <w:tabs>
        <w:tab w:val="center" w:pos="4153"/>
        <w:tab w:val="right" w:pos="8306"/>
      </w:tabs>
      <w:spacing w:line="240" w:lineRule="auto"/>
    </w:pPr>
  </w:style>
  <w:style w:type="character" w:customStyle="1" w:styleId="Char0">
    <w:name w:val="Υποσέλιδο Char"/>
    <w:aliases w:val="ft Char"/>
    <w:basedOn w:val="a0"/>
    <w:link w:val="a4"/>
    <w:uiPriority w:val="99"/>
    <w:rsid w:val="00A8398F"/>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A8398F"/>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8398F"/>
    <w:rPr>
      <w:rFonts w:ascii="Tahoma" w:eastAsia="Times New Roman" w:hAnsi="Tahoma" w:cs="Tahoma"/>
      <w:sz w:val="16"/>
      <w:szCs w:val="16"/>
      <w:lang w:val="en-GB" w:eastAsia="ar-SA"/>
    </w:rPr>
  </w:style>
  <w:style w:type="paragraph" w:styleId="a6">
    <w:name w:val="Body Text Indent"/>
    <w:basedOn w:val="a"/>
    <w:link w:val="Char2"/>
    <w:rsid w:val="00A8398F"/>
    <w:pPr>
      <w:tabs>
        <w:tab w:val="left" w:pos="2977"/>
        <w:tab w:val="left" w:pos="3261"/>
      </w:tabs>
      <w:suppressAutoHyphens w:val="0"/>
      <w:overflowPunct w:val="0"/>
      <w:autoSpaceDE w:val="0"/>
      <w:autoSpaceDN w:val="0"/>
      <w:adjustRightInd w:val="0"/>
      <w:spacing w:before="80" w:line="312" w:lineRule="auto"/>
      <w:ind w:left="1276" w:hanging="1276"/>
      <w:textAlignment w:val="baseline"/>
    </w:pPr>
    <w:rPr>
      <w:rFonts w:ascii="Arial" w:hAnsi="Arial"/>
      <w:sz w:val="22"/>
      <w:szCs w:val="20"/>
      <w:lang w:val="el-GR" w:eastAsia="el-GR"/>
    </w:rPr>
  </w:style>
  <w:style w:type="character" w:customStyle="1" w:styleId="Char2">
    <w:name w:val="Σώμα κείμενου με εσοχή Char"/>
    <w:basedOn w:val="a0"/>
    <w:link w:val="a6"/>
    <w:uiPriority w:val="99"/>
    <w:rsid w:val="00A8398F"/>
    <w:rPr>
      <w:rFonts w:ascii="Arial" w:eastAsia="Times New Roman" w:hAnsi="Arial" w:cs="Times New Roman"/>
      <w:szCs w:val="20"/>
      <w:lang w:eastAsia="el-GR"/>
    </w:rPr>
  </w:style>
  <w:style w:type="paragraph" w:styleId="a7">
    <w:name w:val="List Paragraph"/>
    <w:basedOn w:val="a"/>
    <w:uiPriority w:val="34"/>
    <w:qFormat/>
    <w:rsid w:val="00A8398F"/>
    <w:pPr>
      <w:suppressAutoHyphens w:val="0"/>
      <w:spacing w:after="160" w:line="259" w:lineRule="auto"/>
      <w:ind w:left="720"/>
      <w:contextualSpacing/>
      <w:jc w:val="left"/>
    </w:pPr>
    <w:rPr>
      <w:rFonts w:eastAsia="Calibri"/>
      <w:sz w:val="22"/>
      <w:szCs w:val="22"/>
      <w:lang w:val="el-GR" w:eastAsia="en-US"/>
    </w:rPr>
  </w:style>
  <w:style w:type="paragraph" w:customStyle="1" w:styleId="BodyText1">
    <w:name w:val="Body Text 1"/>
    <w:basedOn w:val="a8"/>
    <w:rsid w:val="00A8398F"/>
    <w:pPr>
      <w:suppressAutoHyphens w:val="0"/>
      <w:overflowPunct w:val="0"/>
      <w:autoSpaceDE w:val="0"/>
      <w:autoSpaceDN w:val="0"/>
      <w:adjustRightInd w:val="0"/>
      <w:spacing w:after="160" w:line="240" w:lineRule="auto"/>
      <w:textAlignment w:val="baseline"/>
    </w:pPr>
    <w:rPr>
      <w:rFonts w:ascii="HellasArial" w:hAnsi="HellasArial" w:cs="HellasArial"/>
      <w:sz w:val="22"/>
      <w:szCs w:val="22"/>
      <w:lang w:eastAsia="el-GR"/>
    </w:rPr>
  </w:style>
  <w:style w:type="paragraph" w:styleId="a8">
    <w:name w:val="Body Text"/>
    <w:basedOn w:val="a"/>
    <w:link w:val="Char3"/>
    <w:unhideWhenUsed/>
    <w:rsid w:val="00A8398F"/>
    <w:pPr>
      <w:spacing w:after="120"/>
    </w:pPr>
  </w:style>
  <w:style w:type="character" w:customStyle="1" w:styleId="Char3">
    <w:name w:val="Σώμα κειμένου Char"/>
    <w:basedOn w:val="a0"/>
    <w:link w:val="a8"/>
    <w:uiPriority w:val="99"/>
    <w:rsid w:val="00A8398F"/>
    <w:rPr>
      <w:rFonts w:ascii="Calibri" w:eastAsia="Times New Roman" w:hAnsi="Calibri" w:cs="Times New Roman"/>
      <w:sz w:val="20"/>
      <w:szCs w:val="24"/>
      <w:lang w:val="en-GB" w:eastAsia="ar-SA"/>
    </w:rPr>
  </w:style>
  <w:style w:type="character" w:customStyle="1" w:styleId="4Char0">
    <w:name w:val="Στυλ Επικεφαλίδα 4 + Χωρίς υπογράμμιση Char"/>
    <w:uiPriority w:val="99"/>
    <w:rsid w:val="00A8398F"/>
    <w:rPr>
      <w:rFonts w:ascii="Verdana" w:hAnsi="Verdana" w:cs="Verdana"/>
      <w:sz w:val="24"/>
      <w:szCs w:val="24"/>
      <w:u w:val="single"/>
      <w:lang w:val="en-US" w:eastAsia="en-US"/>
    </w:rPr>
  </w:style>
  <w:style w:type="paragraph" w:customStyle="1" w:styleId="Char4">
    <w:name w:val="Char"/>
    <w:basedOn w:val="a"/>
    <w:uiPriority w:val="99"/>
    <w:rsid w:val="00A8398F"/>
    <w:pPr>
      <w:suppressAutoHyphens w:val="0"/>
      <w:spacing w:after="160" w:line="240" w:lineRule="exact"/>
      <w:jc w:val="left"/>
    </w:pPr>
    <w:rPr>
      <w:rFonts w:ascii="Tahoma" w:hAnsi="Tahoma" w:cs="Tahoma"/>
      <w:szCs w:val="20"/>
      <w:lang w:val="en-US" w:eastAsia="en-US"/>
    </w:rPr>
  </w:style>
  <w:style w:type="character" w:styleId="a9">
    <w:name w:val="page number"/>
    <w:rsid w:val="00A8398F"/>
  </w:style>
  <w:style w:type="character" w:customStyle="1" w:styleId="Char5">
    <w:name w:val="Χάρτης εγγράφου Char"/>
    <w:link w:val="aa"/>
    <w:uiPriority w:val="99"/>
    <w:semiHidden/>
    <w:rsid w:val="00A8398F"/>
    <w:rPr>
      <w:rFonts w:ascii="Tahoma" w:eastAsia="Times New Roman" w:hAnsi="Tahoma" w:cs="Tahoma"/>
      <w:shd w:val="clear" w:color="auto" w:fill="000080"/>
    </w:rPr>
  </w:style>
  <w:style w:type="paragraph" w:styleId="aa">
    <w:name w:val="Document Map"/>
    <w:basedOn w:val="a"/>
    <w:link w:val="Char5"/>
    <w:semiHidden/>
    <w:rsid w:val="00A8398F"/>
    <w:pPr>
      <w:shd w:val="clear" w:color="auto" w:fill="000080"/>
      <w:suppressAutoHyphens w:val="0"/>
      <w:spacing w:after="60"/>
    </w:pPr>
    <w:rPr>
      <w:rFonts w:ascii="Tahoma" w:hAnsi="Tahoma" w:cs="Tahoma"/>
      <w:sz w:val="22"/>
      <w:szCs w:val="22"/>
      <w:lang w:val="el-GR" w:eastAsia="en-US"/>
    </w:rPr>
  </w:style>
  <w:style w:type="character" w:customStyle="1" w:styleId="Char10">
    <w:name w:val="Χάρτης εγγράφου Char1"/>
    <w:basedOn w:val="a0"/>
    <w:uiPriority w:val="99"/>
    <w:semiHidden/>
    <w:rsid w:val="00A8398F"/>
    <w:rPr>
      <w:rFonts w:ascii="Tahoma" w:eastAsia="Times New Roman" w:hAnsi="Tahoma" w:cs="Tahoma"/>
      <w:sz w:val="16"/>
      <w:szCs w:val="16"/>
      <w:lang w:val="en-GB" w:eastAsia="ar-SA"/>
    </w:rPr>
  </w:style>
  <w:style w:type="character" w:customStyle="1" w:styleId="Char6">
    <w:name w:val="Κείμενο υποσημείωσης Char"/>
    <w:link w:val="ab"/>
    <w:uiPriority w:val="99"/>
    <w:semiHidden/>
    <w:rsid w:val="00A8398F"/>
    <w:rPr>
      <w:rFonts w:ascii="Arial" w:eastAsia="Times New Roman" w:hAnsi="Arial" w:cs="Arial"/>
    </w:rPr>
  </w:style>
  <w:style w:type="paragraph" w:styleId="ab">
    <w:name w:val="footnote text"/>
    <w:basedOn w:val="a"/>
    <w:link w:val="Char6"/>
    <w:uiPriority w:val="99"/>
    <w:semiHidden/>
    <w:rsid w:val="00A8398F"/>
    <w:pPr>
      <w:suppressAutoHyphens w:val="0"/>
      <w:spacing w:after="60"/>
    </w:pPr>
    <w:rPr>
      <w:rFonts w:ascii="Arial" w:hAnsi="Arial" w:cs="Arial"/>
      <w:sz w:val="22"/>
      <w:szCs w:val="22"/>
      <w:lang w:val="el-GR" w:eastAsia="en-US"/>
    </w:rPr>
  </w:style>
  <w:style w:type="character" w:customStyle="1" w:styleId="Char11">
    <w:name w:val="Κείμενο υποσημείωσης Char1"/>
    <w:basedOn w:val="a0"/>
    <w:uiPriority w:val="99"/>
    <w:semiHidden/>
    <w:rsid w:val="00A8398F"/>
    <w:rPr>
      <w:rFonts w:ascii="Calibri" w:eastAsia="Times New Roman" w:hAnsi="Calibri" w:cs="Times New Roman"/>
      <w:sz w:val="20"/>
      <w:szCs w:val="20"/>
      <w:lang w:val="en-GB" w:eastAsia="ar-SA"/>
    </w:rPr>
  </w:style>
  <w:style w:type="paragraph" w:customStyle="1" w:styleId="CharCharCharCharCharCharChar">
    <w:name w:val="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character" w:customStyle="1" w:styleId="Char7">
    <w:name w:val="Κείμενο σχολίου Char"/>
    <w:link w:val="ac"/>
    <w:uiPriority w:val="99"/>
    <w:rsid w:val="00A8398F"/>
    <w:rPr>
      <w:rFonts w:ascii="Arial" w:eastAsia="Times New Roman" w:hAnsi="Arial" w:cs="Arial"/>
    </w:rPr>
  </w:style>
  <w:style w:type="paragraph" w:styleId="ac">
    <w:name w:val="annotation text"/>
    <w:basedOn w:val="a"/>
    <w:link w:val="Char7"/>
    <w:uiPriority w:val="99"/>
    <w:semiHidden/>
    <w:rsid w:val="00A8398F"/>
    <w:pPr>
      <w:suppressAutoHyphens w:val="0"/>
      <w:spacing w:after="60"/>
    </w:pPr>
    <w:rPr>
      <w:rFonts w:ascii="Arial" w:hAnsi="Arial" w:cs="Arial"/>
      <w:sz w:val="22"/>
      <w:szCs w:val="22"/>
      <w:lang w:val="el-GR" w:eastAsia="en-US"/>
    </w:rPr>
  </w:style>
  <w:style w:type="character" w:customStyle="1" w:styleId="Char12">
    <w:name w:val="Κείμενο σχολίου Char1"/>
    <w:basedOn w:val="a0"/>
    <w:uiPriority w:val="99"/>
    <w:semiHidden/>
    <w:rsid w:val="00A8398F"/>
    <w:rPr>
      <w:rFonts w:ascii="Calibri" w:eastAsia="Times New Roman" w:hAnsi="Calibri" w:cs="Times New Roman"/>
      <w:sz w:val="20"/>
      <w:szCs w:val="20"/>
      <w:lang w:val="en-GB" w:eastAsia="ar-SA"/>
    </w:rPr>
  </w:style>
  <w:style w:type="character" w:customStyle="1" w:styleId="Char8">
    <w:name w:val="Θέμα σχολίου Char"/>
    <w:link w:val="ad"/>
    <w:uiPriority w:val="99"/>
    <w:rsid w:val="00A8398F"/>
    <w:rPr>
      <w:rFonts w:ascii="Arial" w:eastAsia="Times New Roman" w:hAnsi="Arial" w:cs="Arial"/>
      <w:b/>
      <w:bCs/>
    </w:rPr>
  </w:style>
  <w:style w:type="paragraph" w:styleId="ad">
    <w:name w:val="annotation subject"/>
    <w:basedOn w:val="ac"/>
    <w:next w:val="ac"/>
    <w:link w:val="Char8"/>
    <w:uiPriority w:val="99"/>
    <w:semiHidden/>
    <w:rsid w:val="00A8398F"/>
    <w:rPr>
      <w:b/>
      <w:bCs/>
    </w:rPr>
  </w:style>
  <w:style w:type="character" w:customStyle="1" w:styleId="Char13">
    <w:name w:val="Θέμα σχολίου Char1"/>
    <w:basedOn w:val="Char12"/>
    <w:uiPriority w:val="99"/>
    <w:semiHidden/>
    <w:rsid w:val="00A8398F"/>
    <w:rPr>
      <w:rFonts w:ascii="Calibri" w:eastAsia="Times New Roman" w:hAnsi="Calibri" w:cs="Times New Roman"/>
      <w:b/>
      <w:bCs/>
      <w:sz w:val="20"/>
      <w:szCs w:val="20"/>
      <w:lang w:val="en-GB" w:eastAsia="ar-SA"/>
    </w:rPr>
  </w:style>
  <w:style w:type="paragraph" w:customStyle="1" w:styleId="CM1">
    <w:name w:val="CM1"/>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M3">
    <w:name w:val="CM3"/>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harCharCharCharCharCharCharCharCharCharCharCharCharCharCharChar">
    <w:name w:val="Char Char Char Char Char Char Char Char Char 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paragraph" w:customStyle="1" w:styleId="Char14">
    <w:name w:val="Char1"/>
    <w:basedOn w:val="a"/>
    <w:uiPriority w:val="99"/>
    <w:rsid w:val="00A8398F"/>
    <w:pPr>
      <w:suppressAutoHyphens w:val="0"/>
      <w:spacing w:after="160" w:line="240" w:lineRule="exact"/>
      <w:jc w:val="left"/>
    </w:pPr>
    <w:rPr>
      <w:rFonts w:ascii="Tahoma" w:hAnsi="Tahoma" w:cs="Tahoma"/>
      <w:szCs w:val="20"/>
      <w:lang w:val="en-US" w:eastAsia="en-US"/>
    </w:rPr>
  </w:style>
  <w:style w:type="paragraph" w:styleId="ae">
    <w:name w:val="Title"/>
    <w:basedOn w:val="a"/>
    <w:next w:val="a"/>
    <w:link w:val="Char9"/>
    <w:uiPriority w:val="99"/>
    <w:qFormat/>
    <w:rsid w:val="00A8398F"/>
    <w:pPr>
      <w:pBdr>
        <w:bottom w:val="single" w:sz="8" w:space="4" w:color="4F81BD"/>
      </w:pBdr>
      <w:suppressAutoHyphens w:val="0"/>
      <w:spacing w:after="300" w:line="240" w:lineRule="auto"/>
    </w:pPr>
    <w:rPr>
      <w:rFonts w:ascii="Cambria" w:hAnsi="Cambria" w:cs="Cambria"/>
      <w:color w:val="17365D"/>
      <w:spacing w:val="5"/>
      <w:kern w:val="28"/>
      <w:sz w:val="52"/>
      <w:szCs w:val="52"/>
      <w:lang w:val="el-GR" w:eastAsia="el-GR"/>
    </w:rPr>
  </w:style>
  <w:style w:type="character" w:customStyle="1" w:styleId="Char9">
    <w:name w:val="Τίτλος Char"/>
    <w:basedOn w:val="a0"/>
    <w:link w:val="ae"/>
    <w:uiPriority w:val="99"/>
    <w:rsid w:val="00A8398F"/>
    <w:rPr>
      <w:rFonts w:ascii="Cambria" w:eastAsia="Times New Roman" w:hAnsi="Cambria" w:cs="Cambria"/>
      <w:color w:val="17365D"/>
      <w:spacing w:val="5"/>
      <w:kern w:val="28"/>
      <w:sz w:val="52"/>
      <w:szCs w:val="52"/>
      <w:lang w:eastAsia="el-GR"/>
    </w:rPr>
  </w:style>
  <w:style w:type="paragraph" w:styleId="af">
    <w:name w:val="List Bullet"/>
    <w:basedOn w:val="a"/>
    <w:autoRedefine/>
    <w:rsid w:val="00A8398F"/>
    <w:pPr>
      <w:keepLines/>
      <w:suppressAutoHyphens w:val="0"/>
      <w:overflowPunct w:val="0"/>
      <w:autoSpaceDE w:val="0"/>
      <w:autoSpaceDN w:val="0"/>
      <w:adjustRightInd w:val="0"/>
      <w:spacing w:after="80" w:line="240" w:lineRule="auto"/>
      <w:ind w:left="709" w:right="374" w:hanging="283"/>
      <w:textAlignment w:val="baseline"/>
    </w:pPr>
    <w:rPr>
      <w:rFonts w:ascii="HellasAlla" w:hAnsi="HellasAlla" w:cs="HellasAlla"/>
      <w:spacing w:val="6"/>
      <w:sz w:val="22"/>
      <w:szCs w:val="22"/>
      <w:lang w:val="el-GR" w:eastAsia="el-GR"/>
    </w:rPr>
  </w:style>
  <w:style w:type="paragraph" w:customStyle="1" w:styleId="af0">
    <w:name w:val="ΕΠΕΞΗΓΗΣΗ"/>
    <w:rsid w:val="00A8398F"/>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noProof/>
      <w:color w:val="0000FF"/>
      <w:sz w:val="20"/>
      <w:szCs w:val="20"/>
      <w:lang w:eastAsia="el-GR"/>
    </w:rPr>
  </w:style>
  <w:style w:type="paragraph" w:styleId="20">
    <w:name w:val="List Number 2"/>
    <w:basedOn w:val="a"/>
    <w:rsid w:val="00A8398F"/>
    <w:pPr>
      <w:suppressAutoHyphens w:val="0"/>
      <w:overflowPunct w:val="0"/>
      <w:autoSpaceDE w:val="0"/>
      <w:autoSpaceDN w:val="0"/>
      <w:adjustRightInd w:val="0"/>
      <w:spacing w:after="120" w:line="240" w:lineRule="auto"/>
      <w:ind w:left="425" w:hanging="425"/>
      <w:jc w:val="left"/>
      <w:textAlignment w:val="baseline"/>
    </w:pPr>
    <w:rPr>
      <w:rFonts w:ascii="HellasArial" w:hAnsi="HellasArial" w:cs="HellasArial"/>
      <w:szCs w:val="20"/>
      <w:lang w:eastAsia="el-GR"/>
    </w:rPr>
  </w:style>
  <w:style w:type="paragraph" w:styleId="21">
    <w:name w:val="List Bullet 2"/>
    <w:basedOn w:val="a"/>
    <w:autoRedefine/>
    <w:rsid w:val="00A8398F"/>
    <w:pPr>
      <w:suppressAutoHyphens w:val="0"/>
      <w:overflowPunct w:val="0"/>
      <w:autoSpaceDE w:val="0"/>
      <w:autoSpaceDN w:val="0"/>
      <w:adjustRightInd w:val="0"/>
      <w:spacing w:before="60" w:after="60" w:line="240" w:lineRule="auto"/>
      <w:ind w:left="2977" w:hanging="284"/>
      <w:textAlignment w:val="baseline"/>
    </w:pPr>
    <w:rPr>
      <w:rFonts w:ascii="HellasAlla" w:hAnsi="HellasAlla" w:cs="HellasAlla"/>
      <w:sz w:val="22"/>
      <w:szCs w:val="22"/>
      <w:lang w:eastAsia="el-GR"/>
    </w:rPr>
  </w:style>
  <w:style w:type="paragraph" w:styleId="22">
    <w:name w:val="Body Text 2"/>
    <w:basedOn w:val="a"/>
    <w:link w:val="2Char0"/>
    <w:rsid w:val="00A8398F"/>
    <w:pPr>
      <w:suppressAutoHyphens w:val="0"/>
      <w:overflowPunct w:val="0"/>
      <w:autoSpaceDE w:val="0"/>
      <w:autoSpaceDN w:val="0"/>
      <w:adjustRightInd w:val="0"/>
      <w:spacing w:line="240" w:lineRule="auto"/>
      <w:textAlignment w:val="baseline"/>
    </w:pPr>
    <w:rPr>
      <w:rFonts w:ascii="Arial" w:hAnsi="Arial" w:cs="Arial"/>
      <w:sz w:val="18"/>
      <w:szCs w:val="18"/>
      <w:lang w:val="el-GR" w:eastAsia="el-GR"/>
    </w:rPr>
  </w:style>
  <w:style w:type="character" w:customStyle="1" w:styleId="2Char0">
    <w:name w:val="Σώμα κείμενου 2 Char"/>
    <w:basedOn w:val="a0"/>
    <w:link w:val="22"/>
    <w:uiPriority w:val="99"/>
    <w:rsid w:val="00A8398F"/>
    <w:rPr>
      <w:rFonts w:ascii="Arial" w:eastAsia="Times New Roman" w:hAnsi="Arial" w:cs="Arial"/>
      <w:sz w:val="18"/>
      <w:szCs w:val="18"/>
      <w:lang w:eastAsia="el-GR"/>
    </w:rPr>
  </w:style>
  <w:style w:type="paragraph" w:styleId="30">
    <w:name w:val="Body Text 3"/>
    <w:basedOn w:val="a"/>
    <w:link w:val="3Char0"/>
    <w:rsid w:val="00A8398F"/>
    <w:pPr>
      <w:tabs>
        <w:tab w:val="left" w:pos="2977"/>
        <w:tab w:val="left" w:pos="3261"/>
      </w:tabs>
      <w:suppressAutoHyphens w:val="0"/>
      <w:overflowPunct w:val="0"/>
      <w:autoSpaceDE w:val="0"/>
      <w:autoSpaceDN w:val="0"/>
      <w:adjustRightInd w:val="0"/>
      <w:spacing w:line="312" w:lineRule="auto"/>
      <w:textAlignment w:val="baseline"/>
    </w:pPr>
    <w:rPr>
      <w:rFonts w:ascii="Arial" w:hAnsi="Arial" w:cs="Arial"/>
      <w:i/>
      <w:iCs/>
      <w:sz w:val="24"/>
      <w:lang w:val="el-GR" w:eastAsia="el-GR"/>
    </w:rPr>
  </w:style>
  <w:style w:type="character" w:customStyle="1" w:styleId="3Char0">
    <w:name w:val="Σώμα κείμενου 3 Char"/>
    <w:basedOn w:val="a0"/>
    <w:link w:val="30"/>
    <w:uiPriority w:val="99"/>
    <w:rsid w:val="00A8398F"/>
    <w:rPr>
      <w:rFonts w:ascii="Arial" w:eastAsia="Times New Roman" w:hAnsi="Arial" w:cs="Arial"/>
      <w:i/>
      <w:iCs/>
      <w:sz w:val="24"/>
      <w:szCs w:val="24"/>
      <w:lang w:eastAsia="el-GR"/>
    </w:rPr>
  </w:style>
  <w:style w:type="paragraph" w:styleId="23">
    <w:name w:val="Body Text Indent 2"/>
    <w:basedOn w:val="a"/>
    <w:link w:val="2Char1"/>
    <w:rsid w:val="00A8398F"/>
    <w:pPr>
      <w:numPr>
        <w:ilvl w:val="12"/>
      </w:numPr>
      <w:suppressAutoHyphens w:val="0"/>
      <w:overflowPunct w:val="0"/>
      <w:autoSpaceDE w:val="0"/>
      <w:autoSpaceDN w:val="0"/>
      <w:adjustRightInd w:val="0"/>
      <w:spacing w:line="240" w:lineRule="auto"/>
      <w:ind w:left="283" w:hanging="283"/>
      <w:textAlignment w:val="baseline"/>
    </w:pPr>
    <w:rPr>
      <w:rFonts w:ascii="Arial" w:hAnsi="Arial" w:cs="Arial"/>
      <w:b/>
      <w:bCs/>
      <w:sz w:val="22"/>
      <w:szCs w:val="22"/>
      <w:lang w:val="el-GR" w:eastAsia="el-GR"/>
    </w:rPr>
  </w:style>
  <w:style w:type="character" w:customStyle="1" w:styleId="2Char1">
    <w:name w:val="Σώμα κείμενου με εσοχή 2 Char"/>
    <w:basedOn w:val="a0"/>
    <w:link w:val="23"/>
    <w:uiPriority w:val="99"/>
    <w:rsid w:val="00A8398F"/>
    <w:rPr>
      <w:rFonts w:ascii="Arial" w:eastAsia="Times New Roman" w:hAnsi="Arial" w:cs="Arial"/>
      <w:b/>
      <w:bCs/>
      <w:lang w:eastAsia="el-GR"/>
    </w:rPr>
  </w:style>
  <w:style w:type="character" w:customStyle="1" w:styleId="Chara">
    <w:name w:val="Κείμενο σημείωσης τέλους Char"/>
    <w:link w:val="af1"/>
    <w:uiPriority w:val="99"/>
    <w:semiHidden/>
    <w:rsid w:val="00A8398F"/>
    <w:rPr>
      <w:rFonts w:ascii="Tahoma" w:eastAsia="Times New Roman" w:hAnsi="Tahoma" w:cs="Tahoma"/>
    </w:rPr>
  </w:style>
  <w:style w:type="paragraph" w:styleId="af1">
    <w:name w:val="endnote text"/>
    <w:basedOn w:val="a"/>
    <w:link w:val="Chara"/>
    <w:semiHidden/>
    <w:rsid w:val="00A8398F"/>
    <w:pPr>
      <w:suppressAutoHyphens w:val="0"/>
    </w:pPr>
    <w:rPr>
      <w:rFonts w:ascii="Tahoma" w:hAnsi="Tahoma" w:cs="Tahoma"/>
      <w:sz w:val="22"/>
      <w:szCs w:val="22"/>
      <w:lang w:val="el-GR" w:eastAsia="en-US"/>
    </w:rPr>
  </w:style>
  <w:style w:type="character" w:customStyle="1" w:styleId="Char15">
    <w:name w:val="Κείμενο σημείωσης τέλους Char1"/>
    <w:basedOn w:val="a0"/>
    <w:uiPriority w:val="99"/>
    <w:semiHidden/>
    <w:rsid w:val="00A8398F"/>
    <w:rPr>
      <w:rFonts w:ascii="Calibri" w:eastAsia="Times New Roman" w:hAnsi="Calibri" w:cs="Times New Roman"/>
      <w:sz w:val="20"/>
      <w:szCs w:val="20"/>
      <w:lang w:val="en-GB" w:eastAsia="ar-SA"/>
    </w:rPr>
  </w:style>
  <w:style w:type="paragraph" w:styleId="af2">
    <w:name w:val="Block Text"/>
    <w:basedOn w:val="a"/>
    <w:rsid w:val="00A8398F"/>
    <w:pPr>
      <w:suppressAutoHyphens w:val="0"/>
      <w:overflowPunct w:val="0"/>
      <w:autoSpaceDE w:val="0"/>
      <w:autoSpaceDN w:val="0"/>
      <w:adjustRightInd w:val="0"/>
      <w:spacing w:line="240" w:lineRule="auto"/>
      <w:ind w:left="-90" w:right="-250" w:firstLine="90"/>
      <w:jc w:val="center"/>
      <w:textAlignment w:val="baseline"/>
    </w:pPr>
    <w:rPr>
      <w:rFonts w:ascii="Garamond" w:hAnsi="Garamond" w:cs="Garamond"/>
      <w:b/>
      <w:bCs/>
      <w:spacing w:val="8"/>
      <w:sz w:val="56"/>
      <w:szCs w:val="56"/>
      <w:lang w:val="el-GR" w:eastAsia="el-GR"/>
    </w:rPr>
  </w:style>
  <w:style w:type="paragraph" w:customStyle="1" w:styleId="xl24">
    <w:name w:val="xl24"/>
    <w:basedOn w:val="a"/>
    <w:rsid w:val="00A8398F"/>
    <w:pPr>
      <w:suppressAutoHyphens w:val="0"/>
      <w:spacing w:before="100" w:beforeAutospacing="1" w:after="100" w:afterAutospacing="1" w:line="240" w:lineRule="auto"/>
      <w:jc w:val="left"/>
      <w:textAlignment w:val="center"/>
    </w:pPr>
    <w:rPr>
      <w:rFonts w:ascii="Arial" w:hAnsi="Arial" w:cs="Arial"/>
      <w:b/>
      <w:bCs/>
      <w:sz w:val="16"/>
      <w:szCs w:val="16"/>
      <w:lang w:val="el-GR" w:eastAsia="el-GR"/>
    </w:rPr>
  </w:style>
  <w:style w:type="table" w:styleId="af3">
    <w:name w:val="Table Grid"/>
    <w:basedOn w:val="a1"/>
    <w:rsid w:val="00B66FB2"/>
    <w:pPr>
      <w:spacing w:before="120" w:after="120" w:line="320" w:lineRule="atLeast"/>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footnote reference"/>
    <w:uiPriority w:val="99"/>
    <w:semiHidden/>
    <w:rsid w:val="00B66FB2"/>
    <w:rPr>
      <w:vertAlign w:val="superscript"/>
    </w:rPr>
  </w:style>
  <w:style w:type="character" w:styleId="af5">
    <w:name w:val="annotation reference"/>
    <w:uiPriority w:val="99"/>
    <w:semiHidden/>
    <w:rsid w:val="00B66FB2"/>
    <w:rPr>
      <w:sz w:val="16"/>
      <w:szCs w:val="16"/>
    </w:rPr>
  </w:style>
  <w:style w:type="character" w:styleId="af6">
    <w:name w:val="endnote reference"/>
    <w:semiHidden/>
    <w:rsid w:val="00B66FB2"/>
    <w:rPr>
      <w:vertAlign w:val="superscript"/>
    </w:rPr>
  </w:style>
  <w:style w:type="character" w:styleId="-">
    <w:name w:val="Hyperlink"/>
    <w:basedOn w:val="a0"/>
    <w:uiPriority w:val="99"/>
    <w:semiHidden/>
    <w:unhideWhenUsed/>
    <w:rsid w:val="00F87C36"/>
    <w:rPr>
      <w:color w:val="0000FF"/>
      <w:u w:val="single"/>
    </w:rPr>
  </w:style>
  <w:style w:type="character" w:styleId="-0">
    <w:name w:val="FollowedHyperlink"/>
    <w:basedOn w:val="a0"/>
    <w:uiPriority w:val="99"/>
    <w:semiHidden/>
    <w:unhideWhenUsed/>
    <w:rsid w:val="00F87C36"/>
    <w:rPr>
      <w:color w:val="800080"/>
      <w:u w:val="single"/>
    </w:rPr>
  </w:style>
  <w:style w:type="paragraph" w:customStyle="1" w:styleId="msonormal0">
    <w:name w:val="msonormal"/>
    <w:basedOn w:val="a"/>
    <w:rsid w:val="00F87C36"/>
    <w:pPr>
      <w:suppressAutoHyphens w:val="0"/>
      <w:spacing w:before="100" w:beforeAutospacing="1" w:after="100" w:afterAutospacing="1" w:line="240" w:lineRule="auto"/>
      <w:jc w:val="left"/>
    </w:pPr>
    <w:rPr>
      <w:rFonts w:ascii="Times New Roman" w:hAnsi="Times New Roman"/>
      <w:sz w:val="24"/>
      <w:lang w:val="el-GR" w:eastAsia="el-GR"/>
    </w:rPr>
  </w:style>
  <w:style w:type="paragraph" w:customStyle="1" w:styleId="font5">
    <w:name w:val="font5"/>
    <w:basedOn w:val="a"/>
    <w:rsid w:val="00F87C36"/>
    <w:pPr>
      <w:suppressAutoHyphens w:val="0"/>
      <w:spacing w:before="100" w:beforeAutospacing="1" w:after="100" w:afterAutospacing="1" w:line="240" w:lineRule="auto"/>
      <w:jc w:val="left"/>
    </w:pPr>
    <w:rPr>
      <w:sz w:val="18"/>
      <w:szCs w:val="18"/>
      <w:lang w:val="el-GR" w:eastAsia="el-GR"/>
    </w:rPr>
  </w:style>
  <w:style w:type="paragraph" w:customStyle="1" w:styleId="font6">
    <w:name w:val="font6"/>
    <w:basedOn w:val="a"/>
    <w:rsid w:val="00F87C36"/>
    <w:pPr>
      <w:suppressAutoHyphens w:val="0"/>
      <w:spacing w:before="100" w:beforeAutospacing="1" w:after="100" w:afterAutospacing="1" w:line="240" w:lineRule="auto"/>
      <w:jc w:val="left"/>
    </w:pPr>
    <w:rPr>
      <w:sz w:val="18"/>
      <w:szCs w:val="18"/>
      <w:lang w:val="el-GR" w:eastAsia="el-GR"/>
    </w:rPr>
  </w:style>
  <w:style w:type="paragraph" w:customStyle="1" w:styleId="font7">
    <w:name w:val="font7"/>
    <w:basedOn w:val="a"/>
    <w:rsid w:val="00F87C36"/>
    <w:pPr>
      <w:suppressAutoHyphens w:val="0"/>
      <w:spacing w:before="100" w:beforeAutospacing="1" w:after="100" w:afterAutospacing="1" w:line="240" w:lineRule="auto"/>
      <w:jc w:val="left"/>
    </w:pPr>
    <w:rPr>
      <w:color w:val="000000"/>
      <w:sz w:val="18"/>
      <w:szCs w:val="18"/>
      <w:lang w:val="el-GR" w:eastAsia="el-GR"/>
    </w:rPr>
  </w:style>
  <w:style w:type="paragraph" w:customStyle="1" w:styleId="font8">
    <w:name w:val="font8"/>
    <w:basedOn w:val="a"/>
    <w:rsid w:val="00F87C36"/>
    <w:pPr>
      <w:suppressAutoHyphens w:val="0"/>
      <w:spacing w:before="100" w:beforeAutospacing="1" w:after="100" w:afterAutospacing="1" w:line="240" w:lineRule="auto"/>
      <w:jc w:val="left"/>
    </w:pPr>
    <w:rPr>
      <w:color w:val="000000"/>
      <w:sz w:val="18"/>
      <w:szCs w:val="18"/>
      <w:lang w:val="el-GR" w:eastAsia="el-GR"/>
    </w:rPr>
  </w:style>
  <w:style w:type="paragraph" w:customStyle="1" w:styleId="font9">
    <w:name w:val="font9"/>
    <w:basedOn w:val="a"/>
    <w:rsid w:val="00F87C36"/>
    <w:pPr>
      <w:suppressAutoHyphens w:val="0"/>
      <w:spacing w:before="100" w:beforeAutospacing="1" w:after="100" w:afterAutospacing="1" w:line="240" w:lineRule="auto"/>
      <w:jc w:val="left"/>
    </w:pPr>
    <w:rPr>
      <w:sz w:val="18"/>
      <w:szCs w:val="18"/>
      <w:lang w:val="el-GR" w:eastAsia="el-GR"/>
    </w:rPr>
  </w:style>
  <w:style w:type="paragraph" w:customStyle="1" w:styleId="font10">
    <w:name w:val="font10"/>
    <w:basedOn w:val="a"/>
    <w:rsid w:val="00F87C36"/>
    <w:pPr>
      <w:suppressAutoHyphens w:val="0"/>
      <w:spacing w:before="100" w:beforeAutospacing="1" w:after="100" w:afterAutospacing="1" w:line="240" w:lineRule="auto"/>
      <w:jc w:val="left"/>
    </w:pPr>
    <w:rPr>
      <w:color w:val="000000"/>
      <w:sz w:val="18"/>
      <w:szCs w:val="18"/>
      <w:u w:val="single"/>
      <w:lang w:val="el-GR" w:eastAsia="el-GR"/>
    </w:rPr>
  </w:style>
  <w:style w:type="paragraph" w:customStyle="1" w:styleId="xl65">
    <w:name w:val="xl65"/>
    <w:basedOn w:val="a"/>
    <w:rsid w:val="00F87C36"/>
    <w:pPr>
      <w:suppressAutoHyphens w:val="0"/>
      <w:spacing w:before="100" w:beforeAutospacing="1" w:after="100" w:afterAutospacing="1" w:line="240" w:lineRule="auto"/>
      <w:jc w:val="left"/>
    </w:pPr>
    <w:rPr>
      <w:sz w:val="18"/>
      <w:szCs w:val="18"/>
      <w:lang w:val="el-GR" w:eastAsia="el-GR"/>
    </w:rPr>
  </w:style>
  <w:style w:type="paragraph" w:customStyle="1" w:styleId="xl66">
    <w:name w:val="xl66"/>
    <w:basedOn w:val="a"/>
    <w:rsid w:val="00F87C36"/>
    <w:pPr>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67">
    <w:name w:val="xl67"/>
    <w:basedOn w:val="a"/>
    <w:rsid w:val="00F87C36"/>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jc w:val="center"/>
    </w:pPr>
    <w:rPr>
      <w:b/>
      <w:bCs/>
      <w:sz w:val="16"/>
      <w:szCs w:val="16"/>
      <w:lang w:val="el-GR" w:eastAsia="el-GR"/>
    </w:rPr>
  </w:style>
  <w:style w:type="paragraph" w:customStyle="1" w:styleId="xl68">
    <w:name w:val="xl68"/>
    <w:basedOn w:val="a"/>
    <w:rsid w:val="00F87C36"/>
    <w:pPr>
      <w:pBdr>
        <w:top w:val="single" w:sz="8" w:space="0" w:color="auto"/>
        <w:left w:val="single" w:sz="8" w:space="0" w:color="auto"/>
        <w:bottom w:val="single" w:sz="8" w:space="0" w:color="auto"/>
      </w:pBdr>
      <w:suppressAutoHyphens w:val="0"/>
      <w:spacing w:before="100" w:beforeAutospacing="1" w:after="100" w:afterAutospacing="1" w:line="240" w:lineRule="auto"/>
      <w:jc w:val="center"/>
    </w:pPr>
    <w:rPr>
      <w:b/>
      <w:bCs/>
      <w:sz w:val="16"/>
      <w:szCs w:val="16"/>
      <w:lang w:val="el-GR" w:eastAsia="el-GR"/>
    </w:rPr>
  </w:style>
  <w:style w:type="paragraph" w:customStyle="1" w:styleId="xl69">
    <w:name w:val="xl69"/>
    <w:basedOn w:val="a"/>
    <w:rsid w:val="00F87C36"/>
    <w:pPr>
      <w:pBdr>
        <w:top w:val="single" w:sz="8" w:space="0" w:color="auto"/>
        <w:bottom w:val="single" w:sz="8" w:space="0" w:color="auto"/>
        <w:right w:val="single" w:sz="8" w:space="0" w:color="auto"/>
      </w:pBdr>
      <w:suppressAutoHyphens w:val="0"/>
      <w:spacing w:before="100" w:beforeAutospacing="1" w:after="100" w:afterAutospacing="1" w:line="240" w:lineRule="auto"/>
      <w:jc w:val="center"/>
    </w:pPr>
    <w:rPr>
      <w:b/>
      <w:bCs/>
      <w:sz w:val="16"/>
      <w:szCs w:val="16"/>
      <w:lang w:val="el-GR" w:eastAsia="el-GR"/>
    </w:rPr>
  </w:style>
  <w:style w:type="paragraph" w:customStyle="1" w:styleId="xl70">
    <w:name w:val="xl70"/>
    <w:basedOn w:val="a"/>
    <w:rsid w:val="00F87C36"/>
    <w:pPr>
      <w:suppressAutoHyphens w:val="0"/>
      <w:spacing w:before="100" w:beforeAutospacing="1" w:after="100" w:afterAutospacing="1" w:line="240" w:lineRule="auto"/>
      <w:jc w:val="left"/>
    </w:pPr>
    <w:rPr>
      <w:sz w:val="18"/>
      <w:szCs w:val="18"/>
      <w:lang w:val="el-GR" w:eastAsia="el-GR"/>
    </w:rPr>
  </w:style>
  <w:style w:type="paragraph" w:customStyle="1" w:styleId="xl71">
    <w:name w:val="xl71"/>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72">
    <w:name w:val="xl72"/>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73">
    <w:name w:val="xl73"/>
    <w:basedOn w:val="a"/>
    <w:rsid w:val="00F87C36"/>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74">
    <w:name w:val="xl74"/>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75">
    <w:name w:val="xl75"/>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76">
    <w:name w:val="xl76"/>
    <w:basedOn w:val="a"/>
    <w:rsid w:val="00F87C36"/>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sz w:val="18"/>
      <w:szCs w:val="18"/>
      <w:lang w:val="el-GR" w:eastAsia="el-GR"/>
    </w:rPr>
  </w:style>
  <w:style w:type="paragraph" w:customStyle="1" w:styleId="xl77">
    <w:name w:val="xl77"/>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78">
    <w:name w:val="xl78"/>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79">
    <w:name w:val="xl79"/>
    <w:basedOn w:val="a"/>
    <w:rsid w:val="00F87C36"/>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left"/>
    </w:pPr>
    <w:rPr>
      <w:sz w:val="18"/>
      <w:szCs w:val="18"/>
      <w:lang w:val="el-GR" w:eastAsia="el-GR"/>
    </w:rPr>
  </w:style>
  <w:style w:type="paragraph" w:customStyle="1" w:styleId="xl80">
    <w:name w:val="xl80"/>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81">
    <w:name w:val="xl81"/>
    <w:basedOn w:val="a"/>
    <w:rsid w:val="00F87C36"/>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82">
    <w:name w:val="xl82"/>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83">
    <w:name w:val="xl83"/>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84">
    <w:name w:val="xl84"/>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85">
    <w:name w:val="xl85"/>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86">
    <w:name w:val="xl86"/>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87">
    <w:name w:val="xl87"/>
    <w:basedOn w:val="a"/>
    <w:rsid w:val="00F87C36"/>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88">
    <w:name w:val="xl88"/>
    <w:basedOn w:val="a"/>
    <w:rsid w:val="00F87C36"/>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89">
    <w:name w:val="xl89"/>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0">
    <w:name w:val="xl90"/>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91">
    <w:name w:val="xl91"/>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2">
    <w:name w:val="xl92"/>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93">
    <w:name w:val="xl93"/>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94">
    <w:name w:val="xl94"/>
    <w:basedOn w:val="a"/>
    <w:rsid w:val="00F87C36"/>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95">
    <w:name w:val="xl95"/>
    <w:basedOn w:val="a"/>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b/>
      <w:bCs/>
      <w:sz w:val="18"/>
      <w:szCs w:val="18"/>
      <w:lang w:val="el-GR" w:eastAsia="el-GR"/>
    </w:rPr>
  </w:style>
  <w:style w:type="paragraph" w:customStyle="1" w:styleId="xl96">
    <w:name w:val="xl96"/>
    <w:basedOn w:val="a"/>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7">
    <w:name w:val="xl97"/>
    <w:basedOn w:val="a"/>
    <w:rsid w:val="00F87C36"/>
    <w:pPr>
      <w:pBdr>
        <w:left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98">
    <w:name w:val="xl98"/>
    <w:basedOn w:val="a"/>
    <w:rsid w:val="00F87C36"/>
    <w:pPr>
      <w:pBdr>
        <w:left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99">
    <w:name w:val="xl99"/>
    <w:basedOn w:val="a"/>
    <w:rsid w:val="00F87C36"/>
    <w:pPr>
      <w:pBdr>
        <w:left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100">
    <w:name w:val="xl100"/>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101">
    <w:name w:val="xl101"/>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102">
    <w:name w:val="xl102"/>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103">
    <w:name w:val="xl103"/>
    <w:basedOn w:val="a"/>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04">
    <w:name w:val="xl104"/>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FF0000"/>
      <w:sz w:val="18"/>
      <w:szCs w:val="18"/>
      <w:lang w:val="el-GR" w:eastAsia="el-GR"/>
    </w:rPr>
  </w:style>
  <w:style w:type="paragraph" w:customStyle="1" w:styleId="xl105">
    <w:name w:val="xl105"/>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sz w:val="18"/>
      <w:szCs w:val="18"/>
      <w:lang w:val="el-GR" w:eastAsia="el-GR"/>
    </w:rPr>
  </w:style>
  <w:style w:type="paragraph" w:customStyle="1" w:styleId="xl106">
    <w:name w:val="xl106"/>
    <w:basedOn w:val="a"/>
    <w:rsid w:val="00F87C36"/>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107">
    <w:name w:val="xl107"/>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108">
    <w:name w:val="xl108"/>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109">
    <w:name w:val="xl109"/>
    <w:basedOn w:val="a"/>
    <w:rsid w:val="00F87C36"/>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110">
    <w:name w:val="xl110"/>
    <w:basedOn w:val="a"/>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11">
    <w:name w:val="xl111"/>
    <w:basedOn w:val="a"/>
    <w:rsid w:val="00F87C36"/>
    <w:pPr>
      <w:pBdr>
        <w:left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112">
    <w:name w:val="xl112"/>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113">
    <w:name w:val="xl113"/>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114">
    <w:name w:val="xl114"/>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15">
    <w:name w:val="xl115"/>
    <w:basedOn w:val="a"/>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sz w:val="18"/>
      <w:szCs w:val="18"/>
      <w:lang w:val="el-GR" w:eastAsia="el-GR"/>
    </w:rPr>
  </w:style>
  <w:style w:type="paragraph" w:customStyle="1" w:styleId="xl116">
    <w:name w:val="xl116"/>
    <w:basedOn w:val="a"/>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117">
    <w:name w:val="xl117"/>
    <w:basedOn w:val="a"/>
    <w:rsid w:val="00F87C36"/>
    <w:pPr>
      <w:pBdr>
        <w:left w:val="single" w:sz="4" w:space="0" w:color="auto"/>
        <w:right w:val="single" w:sz="4" w:space="0" w:color="auto"/>
      </w:pBdr>
      <w:suppressAutoHyphens w:val="0"/>
      <w:spacing w:before="100" w:beforeAutospacing="1" w:after="100" w:afterAutospacing="1" w:line="240" w:lineRule="auto"/>
      <w:jc w:val="right"/>
    </w:pPr>
    <w:rPr>
      <w:b/>
      <w:bCs/>
      <w:sz w:val="18"/>
      <w:szCs w:val="18"/>
      <w:lang w:val="el-GR" w:eastAsia="el-GR"/>
    </w:rPr>
  </w:style>
  <w:style w:type="paragraph" w:customStyle="1" w:styleId="xl118">
    <w:name w:val="xl118"/>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119">
    <w:name w:val="xl119"/>
    <w:basedOn w:val="a"/>
    <w:rsid w:val="00F87C36"/>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sz w:val="18"/>
      <w:szCs w:val="18"/>
      <w:lang w:val="el-GR" w:eastAsia="el-GR"/>
    </w:rPr>
  </w:style>
  <w:style w:type="paragraph" w:customStyle="1" w:styleId="xl120">
    <w:name w:val="xl120"/>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21">
    <w:name w:val="xl121"/>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22">
    <w:name w:val="xl122"/>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123">
    <w:name w:val="xl123"/>
    <w:basedOn w:val="a"/>
    <w:rsid w:val="00F87C36"/>
    <w:pPr>
      <w:pBdr>
        <w:top w:val="single" w:sz="8" w:space="0" w:color="auto"/>
        <w:left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124">
    <w:name w:val="xl124"/>
    <w:basedOn w:val="a"/>
    <w:rsid w:val="00F87C36"/>
    <w:pPr>
      <w:pBdr>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125">
    <w:name w:val="xl125"/>
    <w:basedOn w:val="a"/>
    <w:rsid w:val="00F87C36"/>
    <w:pPr>
      <w:pBdr>
        <w:top w:val="single" w:sz="8" w:space="0" w:color="auto"/>
        <w:left w:val="single" w:sz="8" w:space="0" w:color="auto"/>
        <w:bottom w:val="single" w:sz="4" w:space="0" w:color="auto"/>
        <w:right w:val="single" w:sz="4" w:space="0" w:color="auto"/>
      </w:pBdr>
      <w:shd w:val="clear" w:color="000000" w:fill="CCC0DA"/>
      <w:suppressAutoHyphens w:val="0"/>
      <w:spacing w:before="100" w:beforeAutospacing="1" w:after="100" w:afterAutospacing="1" w:line="240" w:lineRule="auto"/>
      <w:jc w:val="center"/>
      <w:textAlignment w:val="center"/>
    </w:pPr>
    <w:rPr>
      <w:b/>
      <w:bCs/>
      <w:sz w:val="18"/>
      <w:szCs w:val="18"/>
      <w:lang w:val="el-GR" w:eastAsia="el-GR"/>
    </w:rPr>
  </w:style>
  <w:style w:type="paragraph" w:customStyle="1" w:styleId="xl126">
    <w:name w:val="xl126"/>
    <w:basedOn w:val="a"/>
    <w:rsid w:val="00F87C36"/>
    <w:pPr>
      <w:pBdr>
        <w:top w:val="single" w:sz="4" w:space="0" w:color="auto"/>
        <w:left w:val="single" w:sz="8" w:space="0" w:color="auto"/>
        <w:bottom w:val="single" w:sz="4" w:space="0" w:color="auto"/>
        <w:right w:val="single" w:sz="4" w:space="0" w:color="auto"/>
      </w:pBdr>
      <w:shd w:val="clear" w:color="000000" w:fill="CCC0DA"/>
      <w:suppressAutoHyphens w:val="0"/>
      <w:spacing w:before="100" w:beforeAutospacing="1" w:after="100" w:afterAutospacing="1" w:line="240" w:lineRule="auto"/>
      <w:jc w:val="center"/>
      <w:textAlignment w:val="center"/>
    </w:pPr>
    <w:rPr>
      <w:b/>
      <w:bCs/>
      <w:sz w:val="18"/>
      <w:szCs w:val="18"/>
      <w:lang w:val="el-GR" w:eastAsia="el-GR"/>
    </w:rPr>
  </w:style>
  <w:style w:type="paragraph" w:customStyle="1" w:styleId="xl127">
    <w:name w:val="xl127"/>
    <w:basedOn w:val="a"/>
    <w:rsid w:val="00F87C36"/>
    <w:pPr>
      <w:pBdr>
        <w:top w:val="single" w:sz="4" w:space="0" w:color="auto"/>
        <w:left w:val="single" w:sz="8" w:space="0" w:color="auto"/>
        <w:bottom w:val="single" w:sz="8" w:space="0" w:color="auto"/>
        <w:right w:val="single" w:sz="4" w:space="0" w:color="auto"/>
      </w:pBdr>
      <w:shd w:val="clear" w:color="000000" w:fill="CCC0DA"/>
      <w:suppressAutoHyphens w:val="0"/>
      <w:spacing w:before="100" w:beforeAutospacing="1" w:after="100" w:afterAutospacing="1" w:line="240" w:lineRule="auto"/>
      <w:jc w:val="center"/>
      <w:textAlignment w:val="center"/>
    </w:pPr>
    <w:rPr>
      <w:b/>
      <w:bCs/>
      <w:sz w:val="18"/>
      <w:szCs w:val="18"/>
      <w:lang w:val="el-GR" w:eastAsia="el-GR"/>
    </w:rPr>
  </w:style>
  <w:style w:type="paragraph" w:customStyle="1" w:styleId="xl128">
    <w:name w:val="xl128"/>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29">
    <w:name w:val="xl129"/>
    <w:basedOn w:val="a"/>
    <w:rsid w:val="00F87C36"/>
    <w:pPr>
      <w:pBdr>
        <w:top w:val="single" w:sz="8"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0">
    <w:name w:val="xl130"/>
    <w:basedOn w:val="a"/>
    <w:rsid w:val="00F87C36"/>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1">
    <w:name w:val="xl131"/>
    <w:basedOn w:val="a"/>
    <w:rsid w:val="00F87C36"/>
    <w:pPr>
      <w:pBdr>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2">
    <w:name w:val="xl132"/>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3">
    <w:name w:val="xl133"/>
    <w:basedOn w:val="a"/>
    <w:rsid w:val="00F87C36"/>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4">
    <w:name w:val="xl134"/>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5">
    <w:name w:val="xl135"/>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6">
    <w:name w:val="xl136"/>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Bullet" w:uiPriority="0"/>
    <w:lsdException w:name="List Bullet 2" w:uiPriority="0"/>
    <w:lsdException w:name="List Number 2"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480"/>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A8398F"/>
    <w:pPr>
      <w:keepNext/>
      <w:suppressAutoHyphens w:val="0"/>
      <w:overflowPunct w:val="0"/>
      <w:autoSpaceDE w:val="0"/>
      <w:autoSpaceDN w:val="0"/>
      <w:adjustRightInd w:val="0"/>
      <w:spacing w:before="40" w:after="40" w:line="240" w:lineRule="auto"/>
      <w:jc w:val="center"/>
      <w:textAlignment w:val="baseline"/>
      <w:outlineLvl w:val="0"/>
    </w:pPr>
    <w:rPr>
      <w:rFonts w:ascii="Arial" w:hAnsi="Arial" w:cs="Arial"/>
      <w:b/>
      <w:bCs/>
      <w:spacing w:val="8"/>
      <w:sz w:val="40"/>
      <w:szCs w:val="40"/>
      <w:lang w:val="el-GR" w:eastAsia="el-GR"/>
    </w:rPr>
  </w:style>
  <w:style w:type="paragraph" w:styleId="2">
    <w:name w:val="heading 2"/>
    <w:basedOn w:val="a"/>
    <w:next w:val="a"/>
    <w:link w:val="2Char"/>
    <w:qFormat/>
    <w:rsid w:val="00A8398F"/>
    <w:pPr>
      <w:keepNext/>
      <w:keepLines/>
      <w:suppressAutoHyphens w:val="0"/>
      <w:spacing w:before="200"/>
      <w:outlineLvl w:val="1"/>
    </w:pPr>
    <w:rPr>
      <w:rFonts w:ascii="Cambria" w:hAnsi="Cambria" w:cs="Cambria"/>
      <w:b/>
      <w:bCs/>
      <w:color w:val="4F81BD"/>
      <w:sz w:val="26"/>
      <w:szCs w:val="26"/>
      <w:lang w:val="el-GR" w:eastAsia="el-GR"/>
    </w:rPr>
  </w:style>
  <w:style w:type="paragraph" w:styleId="3">
    <w:name w:val="heading 3"/>
    <w:basedOn w:val="a"/>
    <w:next w:val="a"/>
    <w:link w:val="3Char"/>
    <w:qFormat/>
    <w:rsid w:val="00A8398F"/>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suppressAutoHyphens w:val="0"/>
      <w:overflowPunct w:val="0"/>
      <w:autoSpaceDE w:val="0"/>
      <w:autoSpaceDN w:val="0"/>
      <w:adjustRightInd w:val="0"/>
      <w:spacing w:line="240" w:lineRule="auto"/>
      <w:jc w:val="center"/>
      <w:textAlignment w:val="baseline"/>
      <w:outlineLvl w:val="2"/>
    </w:pPr>
    <w:rPr>
      <w:rFonts w:ascii="Arial" w:hAnsi="Arial" w:cs="Arial"/>
      <w:b/>
      <w:bCs/>
      <w:sz w:val="28"/>
      <w:szCs w:val="28"/>
      <w:bdr w:val="double" w:sz="4" w:space="0" w:color="auto"/>
      <w:lang w:val="el-GR" w:eastAsia="el-GR"/>
    </w:rPr>
  </w:style>
  <w:style w:type="paragraph" w:styleId="4">
    <w:name w:val="heading 4"/>
    <w:basedOn w:val="a"/>
    <w:next w:val="a"/>
    <w:link w:val="4Char"/>
    <w:qFormat/>
    <w:rsid w:val="00A8398F"/>
    <w:pPr>
      <w:keepNext/>
      <w:suppressAutoHyphens w:val="0"/>
      <w:overflowPunct w:val="0"/>
      <w:autoSpaceDE w:val="0"/>
      <w:autoSpaceDN w:val="0"/>
      <w:adjustRightInd w:val="0"/>
      <w:spacing w:before="240" w:after="60" w:line="240" w:lineRule="auto"/>
      <w:ind w:left="2832" w:hanging="708"/>
      <w:textAlignment w:val="baseline"/>
      <w:outlineLvl w:val="3"/>
    </w:pPr>
    <w:rPr>
      <w:rFonts w:ascii="Wide Latin" w:hAnsi="Wide Latin" w:cs="Wide Latin"/>
      <w:b/>
      <w:bCs/>
      <w:i/>
      <w:iCs/>
      <w:spacing w:val="8"/>
      <w:sz w:val="24"/>
      <w:lang w:val="el-GR" w:eastAsia="el-GR"/>
    </w:rPr>
  </w:style>
  <w:style w:type="paragraph" w:styleId="5">
    <w:name w:val="heading 5"/>
    <w:basedOn w:val="a"/>
    <w:next w:val="a"/>
    <w:link w:val="5Char"/>
    <w:qFormat/>
    <w:rsid w:val="00A8398F"/>
    <w:pPr>
      <w:keepNext/>
      <w:tabs>
        <w:tab w:val="left" w:pos="2835"/>
        <w:tab w:val="left" w:pos="3119"/>
        <w:tab w:val="left" w:pos="4536"/>
      </w:tabs>
      <w:suppressAutoHyphens w:val="0"/>
      <w:overflowPunct w:val="0"/>
      <w:autoSpaceDE w:val="0"/>
      <w:autoSpaceDN w:val="0"/>
      <w:adjustRightInd w:val="0"/>
      <w:spacing w:before="120" w:after="120" w:line="240" w:lineRule="auto"/>
      <w:textAlignment w:val="baseline"/>
      <w:outlineLvl w:val="4"/>
    </w:pPr>
    <w:rPr>
      <w:rFonts w:ascii="Arial" w:hAnsi="Arial"/>
      <w:b/>
      <w:szCs w:val="20"/>
      <w:lang w:val="el-GR" w:eastAsia="el-GR"/>
    </w:rPr>
  </w:style>
  <w:style w:type="paragraph" w:styleId="6">
    <w:name w:val="heading 6"/>
    <w:basedOn w:val="a"/>
    <w:next w:val="a"/>
    <w:link w:val="6Char"/>
    <w:qFormat/>
    <w:rsid w:val="00A8398F"/>
    <w:pPr>
      <w:keepNext/>
      <w:suppressAutoHyphens w:val="0"/>
      <w:spacing w:before="120" w:after="120"/>
      <w:jc w:val="center"/>
      <w:outlineLvl w:val="5"/>
    </w:pPr>
    <w:rPr>
      <w:rFonts w:ascii="Arial" w:hAnsi="Arial" w:cs="Arial"/>
      <w:b/>
      <w:bCs/>
      <w:sz w:val="32"/>
      <w:szCs w:val="32"/>
      <w:lang w:val="el-GR" w:eastAsia="el-GR"/>
    </w:rPr>
  </w:style>
  <w:style w:type="paragraph" w:styleId="7">
    <w:name w:val="heading 7"/>
    <w:basedOn w:val="a"/>
    <w:next w:val="a"/>
    <w:link w:val="7Char"/>
    <w:qFormat/>
    <w:rsid w:val="00A8398F"/>
    <w:pPr>
      <w:keepNext/>
      <w:keepLines/>
      <w:suppressAutoHyphens w:val="0"/>
      <w:spacing w:before="40"/>
      <w:outlineLvl w:val="6"/>
    </w:pPr>
    <w:rPr>
      <w:rFonts w:ascii="Cambria" w:hAnsi="Cambria" w:cs="Cambria"/>
      <w:i/>
      <w:iCs/>
      <w:color w:val="243F60"/>
      <w:sz w:val="22"/>
      <w:szCs w:val="22"/>
      <w:lang w:val="el-GR" w:eastAsia="el-GR"/>
    </w:rPr>
  </w:style>
  <w:style w:type="paragraph" w:styleId="8">
    <w:name w:val="heading 8"/>
    <w:basedOn w:val="a"/>
    <w:next w:val="a"/>
    <w:link w:val="8Char"/>
    <w:qFormat/>
    <w:rsid w:val="00A8398F"/>
    <w:pPr>
      <w:keepNext/>
      <w:tabs>
        <w:tab w:val="left" w:pos="2977"/>
        <w:tab w:val="left" w:pos="3261"/>
      </w:tabs>
      <w:suppressAutoHyphens w:val="0"/>
      <w:overflowPunct w:val="0"/>
      <w:autoSpaceDE w:val="0"/>
      <w:autoSpaceDN w:val="0"/>
      <w:adjustRightInd w:val="0"/>
      <w:spacing w:after="120" w:line="312" w:lineRule="auto"/>
      <w:textAlignment w:val="baseline"/>
      <w:outlineLvl w:val="7"/>
    </w:pPr>
    <w:rPr>
      <w:rFonts w:ascii="Arial" w:hAnsi="Arial" w:cs="Arial"/>
      <w:b/>
      <w:bCs/>
      <w:sz w:val="24"/>
      <w:lang w:val="el-GR" w:eastAsia="el-GR"/>
    </w:rPr>
  </w:style>
  <w:style w:type="paragraph" w:styleId="9">
    <w:name w:val="heading 9"/>
    <w:basedOn w:val="a"/>
    <w:next w:val="a"/>
    <w:link w:val="9Char"/>
    <w:qFormat/>
    <w:rsid w:val="00A8398F"/>
    <w:pPr>
      <w:keepNext/>
      <w:tabs>
        <w:tab w:val="left" w:pos="2977"/>
        <w:tab w:val="left" w:pos="3261"/>
      </w:tabs>
      <w:suppressAutoHyphens w:val="0"/>
      <w:overflowPunct w:val="0"/>
      <w:autoSpaceDE w:val="0"/>
      <w:autoSpaceDN w:val="0"/>
      <w:adjustRightInd w:val="0"/>
      <w:spacing w:before="80" w:line="312" w:lineRule="auto"/>
      <w:textAlignment w:val="baseline"/>
      <w:outlineLvl w:val="8"/>
    </w:pPr>
    <w:rPr>
      <w:rFonts w:ascii="Arial" w:hAnsi="Arial" w:cs="Arial"/>
      <w:i/>
      <w:iCs/>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A8398F"/>
    <w:rPr>
      <w:rFonts w:ascii="Arial" w:eastAsia="Times New Roman" w:hAnsi="Arial" w:cs="Arial"/>
      <w:b/>
      <w:bCs/>
      <w:spacing w:val="8"/>
      <w:sz w:val="40"/>
      <w:szCs w:val="40"/>
      <w:lang w:eastAsia="el-GR"/>
    </w:rPr>
  </w:style>
  <w:style w:type="character" w:customStyle="1" w:styleId="2Char">
    <w:name w:val="Επικεφαλίδα 2 Char"/>
    <w:basedOn w:val="a0"/>
    <w:link w:val="2"/>
    <w:uiPriority w:val="99"/>
    <w:rsid w:val="00A8398F"/>
    <w:rPr>
      <w:rFonts w:ascii="Cambria" w:eastAsia="Times New Roman" w:hAnsi="Cambria" w:cs="Cambria"/>
      <w:b/>
      <w:bCs/>
      <w:color w:val="4F81BD"/>
      <w:sz w:val="26"/>
      <w:szCs w:val="26"/>
      <w:lang w:eastAsia="el-GR"/>
    </w:rPr>
  </w:style>
  <w:style w:type="character" w:customStyle="1" w:styleId="3Char">
    <w:name w:val="Επικεφαλίδα 3 Char"/>
    <w:basedOn w:val="a0"/>
    <w:link w:val="3"/>
    <w:uiPriority w:val="99"/>
    <w:rsid w:val="00A8398F"/>
    <w:rPr>
      <w:rFonts w:ascii="Arial" w:eastAsia="Times New Roman" w:hAnsi="Arial" w:cs="Arial"/>
      <w:b/>
      <w:bCs/>
      <w:sz w:val="28"/>
      <w:szCs w:val="28"/>
      <w:bdr w:val="double" w:sz="4" w:space="0" w:color="auto"/>
      <w:shd w:val="clear" w:color="auto" w:fill="FFFFFF"/>
      <w:lang w:eastAsia="el-GR"/>
    </w:rPr>
  </w:style>
  <w:style w:type="character" w:customStyle="1" w:styleId="4Char">
    <w:name w:val="Επικεφαλίδα 4 Char"/>
    <w:basedOn w:val="a0"/>
    <w:link w:val="4"/>
    <w:uiPriority w:val="99"/>
    <w:rsid w:val="00A8398F"/>
    <w:rPr>
      <w:rFonts w:ascii="Wide Latin" w:eastAsia="Times New Roman" w:hAnsi="Wide Latin" w:cs="Wide Latin"/>
      <w:b/>
      <w:bCs/>
      <w:i/>
      <w:iCs/>
      <w:spacing w:val="8"/>
      <w:sz w:val="24"/>
      <w:szCs w:val="24"/>
      <w:lang w:eastAsia="el-GR"/>
    </w:rPr>
  </w:style>
  <w:style w:type="character" w:customStyle="1" w:styleId="5Char">
    <w:name w:val="Επικεφαλίδα 5 Char"/>
    <w:basedOn w:val="a0"/>
    <w:link w:val="5"/>
    <w:uiPriority w:val="99"/>
    <w:rsid w:val="00A8398F"/>
    <w:rPr>
      <w:rFonts w:ascii="Arial" w:eastAsia="Times New Roman" w:hAnsi="Arial" w:cs="Times New Roman"/>
      <w:b/>
      <w:sz w:val="20"/>
      <w:szCs w:val="20"/>
      <w:lang w:eastAsia="el-GR"/>
    </w:rPr>
  </w:style>
  <w:style w:type="character" w:customStyle="1" w:styleId="6Char">
    <w:name w:val="Επικεφαλίδα 6 Char"/>
    <w:basedOn w:val="a0"/>
    <w:link w:val="6"/>
    <w:uiPriority w:val="9"/>
    <w:rsid w:val="00A8398F"/>
    <w:rPr>
      <w:rFonts w:ascii="Arial" w:eastAsia="Times New Roman" w:hAnsi="Arial" w:cs="Arial"/>
      <w:b/>
      <w:bCs/>
      <w:sz w:val="32"/>
      <w:szCs w:val="32"/>
      <w:lang w:eastAsia="el-GR"/>
    </w:rPr>
  </w:style>
  <w:style w:type="character" w:customStyle="1" w:styleId="7Char">
    <w:name w:val="Επικεφαλίδα 7 Char"/>
    <w:basedOn w:val="a0"/>
    <w:link w:val="7"/>
    <w:uiPriority w:val="99"/>
    <w:rsid w:val="00A8398F"/>
    <w:rPr>
      <w:rFonts w:ascii="Cambria" w:eastAsia="Times New Roman" w:hAnsi="Cambria" w:cs="Cambria"/>
      <w:i/>
      <w:iCs/>
      <w:color w:val="243F60"/>
      <w:lang w:eastAsia="el-GR"/>
    </w:rPr>
  </w:style>
  <w:style w:type="character" w:customStyle="1" w:styleId="8Char">
    <w:name w:val="Επικεφαλίδα 8 Char"/>
    <w:basedOn w:val="a0"/>
    <w:link w:val="8"/>
    <w:uiPriority w:val="99"/>
    <w:rsid w:val="00A8398F"/>
    <w:rPr>
      <w:rFonts w:ascii="Arial" w:eastAsia="Times New Roman" w:hAnsi="Arial" w:cs="Arial"/>
      <w:b/>
      <w:bCs/>
      <w:sz w:val="24"/>
      <w:szCs w:val="24"/>
      <w:lang w:eastAsia="el-GR"/>
    </w:rPr>
  </w:style>
  <w:style w:type="character" w:customStyle="1" w:styleId="9Char">
    <w:name w:val="Επικεφαλίδα 9 Char"/>
    <w:basedOn w:val="a0"/>
    <w:link w:val="9"/>
    <w:uiPriority w:val="99"/>
    <w:rsid w:val="00A8398F"/>
    <w:rPr>
      <w:rFonts w:ascii="Arial" w:eastAsia="Times New Roman" w:hAnsi="Arial" w:cs="Arial"/>
      <w:i/>
      <w:iCs/>
      <w:sz w:val="20"/>
      <w:szCs w:val="20"/>
      <w:lang w:eastAsia="el-GR"/>
    </w:rPr>
  </w:style>
  <w:style w:type="paragraph" w:styleId="a3">
    <w:name w:val="header"/>
    <w:aliases w:val="hd"/>
    <w:basedOn w:val="a"/>
    <w:link w:val="Char"/>
    <w:unhideWhenUsed/>
    <w:rsid w:val="00A8398F"/>
    <w:pPr>
      <w:tabs>
        <w:tab w:val="center" w:pos="4153"/>
        <w:tab w:val="right" w:pos="8306"/>
      </w:tabs>
      <w:spacing w:line="240" w:lineRule="auto"/>
    </w:pPr>
  </w:style>
  <w:style w:type="character" w:customStyle="1" w:styleId="Char">
    <w:name w:val="Κεφαλίδα Char"/>
    <w:aliases w:val="hd Char"/>
    <w:basedOn w:val="a0"/>
    <w:link w:val="a3"/>
    <w:uiPriority w:val="99"/>
    <w:rsid w:val="00A8398F"/>
    <w:rPr>
      <w:rFonts w:ascii="Calibri" w:eastAsia="Times New Roman" w:hAnsi="Calibri" w:cs="Times New Roman"/>
      <w:sz w:val="20"/>
      <w:szCs w:val="24"/>
      <w:lang w:val="en-GB" w:eastAsia="ar-SA"/>
    </w:rPr>
  </w:style>
  <w:style w:type="paragraph" w:styleId="a4">
    <w:name w:val="footer"/>
    <w:aliases w:val="ft"/>
    <w:basedOn w:val="a"/>
    <w:link w:val="Char0"/>
    <w:unhideWhenUsed/>
    <w:rsid w:val="00A8398F"/>
    <w:pPr>
      <w:tabs>
        <w:tab w:val="center" w:pos="4153"/>
        <w:tab w:val="right" w:pos="8306"/>
      </w:tabs>
      <w:spacing w:line="240" w:lineRule="auto"/>
    </w:pPr>
  </w:style>
  <w:style w:type="character" w:customStyle="1" w:styleId="Char0">
    <w:name w:val="Υποσέλιδο Char"/>
    <w:aliases w:val="ft Char"/>
    <w:basedOn w:val="a0"/>
    <w:link w:val="a4"/>
    <w:uiPriority w:val="99"/>
    <w:rsid w:val="00A8398F"/>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A8398F"/>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8398F"/>
    <w:rPr>
      <w:rFonts w:ascii="Tahoma" w:eastAsia="Times New Roman" w:hAnsi="Tahoma" w:cs="Tahoma"/>
      <w:sz w:val="16"/>
      <w:szCs w:val="16"/>
      <w:lang w:val="en-GB" w:eastAsia="ar-SA"/>
    </w:rPr>
  </w:style>
  <w:style w:type="paragraph" w:styleId="a6">
    <w:name w:val="Body Text Indent"/>
    <w:basedOn w:val="a"/>
    <w:link w:val="Char2"/>
    <w:rsid w:val="00A8398F"/>
    <w:pPr>
      <w:tabs>
        <w:tab w:val="left" w:pos="2977"/>
        <w:tab w:val="left" w:pos="3261"/>
      </w:tabs>
      <w:suppressAutoHyphens w:val="0"/>
      <w:overflowPunct w:val="0"/>
      <w:autoSpaceDE w:val="0"/>
      <w:autoSpaceDN w:val="0"/>
      <w:adjustRightInd w:val="0"/>
      <w:spacing w:before="80" w:line="312" w:lineRule="auto"/>
      <w:ind w:left="1276" w:hanging="1276"/>
      <w:textAlignment w:val="baseline"/>
    </w:pPr>
    <w:rPr>
      <w:rFonts w:ascii="Arial" w:hAnsi="Arial"/>
      <w:sz w:val="22"/>
      <w:szCs w:val="20"/>
      <w:lang w:val="el-GR" w:eastAsia="el-GR"/>
    </w:rPr>
  </w:style>
  <w:style w:type="character" w:customStyle="1" w:styleId="Char2">
    <w:name w:val="Σώμα κείμενου με εσοχή Char"/>
    <w:basedOn w:val="a0"/>
    <w:link w:val="a6"/>
    <w:uiPriority w:val="99"/>
    <w:rsid w:val="00A8398F"/>
    <w:rPr>
      <w:rFonts w:ascii="Arial" w:eastAsia="Times New Roman" w:hAnsi="Arial" w:cs="Times New Roman"/>
      <w:szCs w:val="20"/>
      <w:lang w:eastAsia="el-GR"/>
    </w:rPr>
  </w:style>
  <w:style w:type="paragraph" w:styleId="a7">
    <w:name w:val="List Paragraph"/>
    <w:basedOn w:val="a"/>
    <w:uiPriority w:val="34"/>
    <w:qFormat/>
    <w:rsid w:val="00A8398F"/>
    <w:pPr>
      <w:suppressAutoHyphens w:val="0"/>
      <w:spacing w:after="160" w:line="259" w:lineRule="auto"/>
      <w:ind w:left="720"/>
      <w:contextualSpacing/>
      <w:jc w:val="left"/>
    </w:pPr>
    <w:rPr>
      <w:rFonts w:eastAsia="Calibri"/>
      <w:sz w:val="22"/>
      <w:szCs w:val="22"/>
      <w:lang w:val="el-GR" w:eastAsia="en-US"/>
    </w:rPr>
  </w:style>
  <w:style w:type="paragraph" w:customStyle="1" w:styleId="BodyText1">
    <w:name w:val="Body Text 1"/>
    <w:basedOn w:val="a8"/>
    <w:rsid w:val="00A8398F"/>
    <w:pPr>
      <w:suppressAutoHyphens w:val="0"/>
      <w:overflowPunct w:val="0"/>
      <w:autoSpaceDE w:val="0"/>
      <w:autoSpaceDN w:val="0"/>
      <w:adjustRightInd w:val="0"/>
      <w:spacing w:after="160" w:line="240" w:lineRule="auto"/>
      <w:textAlignment w:val="baseline"/>
    </w:pPr>
    <w:rPr>
      <w:rFonts w:ascii="HellasArial" w:hAnsi="HellasArial" w:cs="HellasArial"/>
      <w:sz w:val="22"/>
      <w:szCs w:val="22"/>
      <w:lang w:eastAsia="el-GR"/>
    </w:rPr>
  </w:style>
  <w:style w:type="paragraph" w:styleId="a8">
    <w:name w:val="Body Text"/>
    <w:basedOn w:val="a"/>
    <w:link w:val="Char3"/>
    <w:unhideWhenUsed/>
    <w:rsid w:val="00A8398F"/>
    <w:pPr>
      <w:spacing w:after="120"/>
    </w:pPr>
  </w:style>
  <w:style w:type="character" w:customStyle="1" w:styleId="Char3">
    <w:name w:val="Σώμα κειμένου Char"/>
    <w:basedOn w:val="a0"/>
    <w:link w:val="a8"/>
    <w:uiPriority w:val="99"/>
    <w:rsid w:val="00A8398F"/>
    <w:rPr>
      <w:rFonts w:ascii="Calibri" w:eastAsia="Times New Roman" w:hAnsi="Calibri" w:cs="Times New Roman"/>
      <w:sz w:val="20"/>
      <w:szCs w:val="24"/>
      <w:lang w:val="en-GB" w:eastAsia="ar-SA"/>
    </w:rPr>
  </w:style>
  <w:style w:type="character" w:customStyle="1" w:styleId="4Char0">
    <w:name w:val="Στυλ Επικεφαλίδα 4 + Χωρίς υπογράμμιση Char"/>
    <w:uiPriority w:val="99"/>
    <w:rsid w:val="00A8398F"/>
    <w:rPr>
      <w:rFonts w:ascii="Verdana" w:hAnsi="Verdana" w:cs="Verdana"/>
      <w:sz w:val="24"/>
      <w:szCs w:val="24"/>
      <w:u w:val="single"/>
      <w:lang w:val="en-US" w:eastAsia="en-US"/>
    </w:rPr>
  </w:style>
  <w:style w:type="paragraph" w:customStyle="1" w:styleId="Char4">
    <w:name w:val="Char"/>
    <w:basedOn w:val="a"/>
    <w:uiPriority w:val="99"/>
    <w:rsid w:val="00A8398F"/>
    <w:pPr>
      <w:suppressAutoHyphens w:val="0"/>
      <w:spacing w:after="160" w:line="240" w:lineRule="exact"/>
      <w:jc w:val="left"/>
    </w:pPr>
    <w:rPr>
      <w:rFonts w:ascii="Tahoma" w:hAnsi="Tahoma" w:cs="Tahoma"/>
      <w:szCs w:val="20"/>
      <w:lang w:val="en-US" w:eastAsia="en-US"/>
    </w:rPr>
  </w:style>
  <w:style w:type="character" w:styleId="a9">
    <w:name w:val="page number"/>
    <w:rsid w:val="00A8398F"/>
  </w:style>
  <w:style w:type="character" w:customStyle="1" w:styleId="Char5">
    <w:name w:val="Χάρτης εγγράφου Char"/>
    <w:link w:val="aa"/>
    <w:uiPriority w:val="99"/>
    <w:semiHidden/>
    <w:rsid w:val="00A8398F"/>
    <w:rPr>
      <w:rFonts w:ascii="Tahoma" w:eastAsia="Times New Roman" w:hAnsi="Tahoma" w:cs="Tahoma"/>
      <w:shd w:val="clear" w:color="auto" w:fill="000080"/>
    </w:rPr>
  </w:style>
  <w:style w:type="paragraph" w:styleId="aa">
    <w:name w:val="Document Map"/>
    <w:basedOn w:val="a"/>
    <w:link w:val="Char5"/>
    <w:semiHidden/>
    <w:rsid w:val="00A8398F"/>
    <w:pPr>
      <w:shd w:val="clear" w:color="auto" w:fill="000080"/>
      <w:suppressAutoHyphens w:val="0"/>
      <w:spacing w:after="60"/>
    </w:pPr>
    <w:rPr>
      <w:rFonts w:ascii="Tahoma" w:hAnsi="Tahoma" w:cs="Tahoma"/>
      <w:sz w:val="22"/>
      <w:szCs w:val="22"/>
      <w:lang w:val="el-GR" w:eastAsia="en-US"/>
    </w:rPr>
  </w:style>
  <w:style w:type="character" w:customStyle="1" w:styleId="Char10">
    <w:name w:val="Χάρτης εγγράφου Char1"/>
    <w:basedOn w:val="a0"/>
    <w:uiPriority w:val="99"/>
    <w:semiHidden/>
    <w:rsid w:val="00A8398F"/>
    <w:rPr>
      <w:rFonts w:ascii="Tahoma" w:eastAsia="Times New Roman" w:hAnsi="Tahoma" w:cs="Tahoma"/>
      <w:sz w:val="16"/>
      <w:szCs w:val="16"/>
      <w:lang w:val="en-GB" w:eastAsia="ar-SA"/>
    </w:rPr>
  </w:style>
  <w:style w:type="character" w:customStyle="1" w:styleId="Char6">
    <w:name w:val="Κείμενο υποσημείωσης Char"/>
    <w:link w:val="ab"/>
    <w:uiPriority w:val="99"/>
    <w:semiHidden/>
    <w:rsid w:val="00A8398F"/>
    <w:rPr>
      <w:rFonts w:ascii="Arial" w:eastAsia="Times New Roman" w:hAnsi="Arial" w:cs="Arial"/>
    </w:rPr>
  </w:style>
  <w:style w:type="paragraph" w:styleId="ab">
    <w:name w:val="footnote text"/>
    <w:basedOn w:val="a"/>
    <w:link w:val="Char6"/>
    <w:uiPriority w:val="99"/>
    <w:semiHidden/>
    <w:rsid w:val="00A8398F"/>
    <w:pPr>
      <w:suppressAutoHyphens w:val="0"/>
      <w:spacing w:after="60"/>
    </w:pPr>
    <w:rPr>
      <w:rFonts w:ascii="Arial" w:hAnsi="Arial" w:cs="Arial"/>
      <w:sz w:val="22"/>
      <w:szCs w:val="22"/>
      <w:lang w:val="el-GR" w:eastAsia="en-US"/>
    </w:rPr>
  </w:style>
  <w:style w:type="character" w:customStyle="1" w:styleId="Char11">
    <w:name w:val="Κείμενο υποσημείωσης Char1"/>
    <w:basedOn w:val="a0"/>
    <w:uiPriority w:val="99"/>
    <w:semiHidden/>
    <w:rsid w:val="00A8398F"/>
    <w:rPr>
      <w:rFonts w:ascii="Calibri" w:eastAsia="Times New Roman" w:hAnsi="Calibri" w:cs="Times New Roman"/>
      <w:sz w:val="20"/>
      <w:szCs w:val="20"/>
      <w:lang w:val="en-GB" w:eastAsia="ar-SA"/>
    </w:rPr>
  </w:style>
  <w:style w:type="paragraph" w:customStyle="1" w:styleId="CharCharCharCharCharCharChar">
    <w:name w:val="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character" w:customStyle="1" w:styleId="Char7">
    <w:name w:val="Κείμενο σχολίου Char"/>
    <w:link w:val="ac"/>
    <w:uiPriority w:val="99"/>
    <w:rsid w:val="00A8398F"/>
    <w:rPr>
      <w:rFonts w:ascii="Arial" w:eastAsia="Times New Roman" w:hAnsi="Arial" w:cs="Arial"/>
    </w:rPr>
  </w:style>
  <w:style w:type="paragraph" w:styleId="ac">
    <w:name w:val="annotation text"/>
    <w:basedOn w:val="a"/>
    <w:link w:val="Char7"/>
    <w:uiPriority w:val="99"/>
    <w:semiHidden/>
    <w:rsid w:val="00A8398F"/>
    <w:pPr>
      <w:suppressAutoHyphens w:val="0"/>
      <w:spacing w:after="60"/>
    </w:pPr>
    <w:rPr>
      <w:rFonts w:ascii="Arial" w:hAnsi="Arial" w:cs="Arial"/>
      <w:sz w:val="22"/>
      <w:szCs w:val="22"/>
      <w:lang w:val="el-GR" w:eastAsia="en-US"/>
    </w:rPr>
  </w:style>
  <w:style w:type="character" w:customStyle="1" w:styleId="Char12">
    <w:name w:val="Κείμενο σχολίου Char1"/>
    <w:basedOn w:val="a0"/>
    <w:uiPriority w:val="99"/>
    <w:semiHidden/>
    <w:rsid w:val="00A8398F"/>
    <w:rPr>
      <w:rFonts w:ascii="Calibri" w:eastAsia="Times New Roman" w:hAnsi="Calibri" w:cs="Times New Roman"/>
      <w:sz w:val="20"/>
      <w:szCs w:val="20"/>
      <w:lang w:val="en-GB" w:eastAsia="ar-SA"/>
    </w:rPr>
  </w:style>
  <w:style w:type="character" w:customStyle="1" w:styleId="Char8">
    <w:name w:val="Θέμα σχολίου Char"/>
    <w:link w:val="ad"/>
    <w:uiPriority w:val="99"/>
    <w:rsid w:val="00A8398F"/>
    <w:rPr>
      <w:rFonts w:ascii="Arial" w:eastAsia="Times New Roman" w:hAnsi="Arial" w:cs="Arial"/>
      <w:b/>
      <w:bCs/>
    </w:rPr>
  </w:style>
  <w:style w:type="paragraph" w:styleId="ad">
    <w:name w:val="annotation subject"/>
    <w:basedOn w:val="ac"/>
    <w:next w:val="ac"/>
    <w:link w:val="Char8"/>
    <w:uiPriority w:val="99"/>
    <w:semiHidden/>
    <w:rsid w:val="00A8398F"/>
    <w:rPr>
      <w:b/>
      <w:bCs/>
    </w:rPr>
  </w:style>
  <w:style w:type="character" w:customStyle="1" w:styleId="Char13">
    <w:name w:val="Θέμα σχολίου Char1"/>
    <w:basedOn w:val="Char12"/>
    <w:uiPriority w:val="99"/>
    <w:semiHidden/>
    <w:rsid w:val="00A8398F"/>
    <w:rPr>
      <w:rFonts w:ascii="Calibri" w:eastAsia="Times New Roman" w:hAnsi="Calibri" w:cs="Times New Roman"/>
      <w:b/>
      <w:bCs/>
      <w:sz w:val="20"/>
      <w:szCs w:val="20"/>
      <w:lang w:val="en-GB" w:eastAsia="ar-SA"/>
    </w:rPr>
  </w:style>
  <w:style w:type="paragraph" w:customStyle="1" w:styleId="CM1">
    <w:name w:val="CM1"/>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M3">
    <w:name w:val="CM3"/>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harCharCharCharCharCharCharCharCharCharCharCharCharCharCharChar">
    <w:name w:val="Char Char Char Char Char Char Char Char Char 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paragraph" w:customStyle="1" w:styleId="Char14">
    <w:name w:val="Char1"/>
    <w:basedOn w:val="a"/>
    <w:uiPriority w:val="99"/>
    <w:rsid w:val="00A8398F"/>
    <w:pPr>
      <w:suppressAutoHyphens w:val="0"/>
      <w:spacing w:after="160" w:line="240" w:lineRule="exact"/>
      <w:jc w:val="left"/>
    </w:pPr>
    <w:rPr>
      <w:rFonts w:ascii="Tahoma" w:hAnsi="Tahoma" w:cs="Tahoma"/>
      <w:szCs w:val="20"/>
      <w:lang w:val="en-US" w:eastAsia="en-US"/>
    </w:rPr>
  </w:style>
  <w:style w:type="paragraph" w:styleId="ae">
    <w:name w:val="Title"/>
    <w:basedOn w:val="a"/>
    <w:next w:val="a"/>
    <w:link w:val="Char9"/>
    <w:uiPriority w:val="99"/>
    <w:qFormat/>
    <w:rsid w:val="00A8398F"/>
    <w:pPr>
      <w:pBdr>
        <w:bottom w:val="single" w:sz="8" w:space="4" w:color="4F81BD"/>
      </w:pBdr>
      <w:suppressAutoHyphens w:val="0"/>
      <w:spacing w:after="300" w:line="240" w:lineRule="auto"/>
    </w:pPr>
    <w:rPr>
      <w:rFonts w:ascii="Cambria" w:hAnsi="Cambria" w:cs="Cambria"/>
      <w:color w:val="17365D"/>
      <w:spacing w:val="5"/>
      <w:kern w:val="28"/>
      <w:sz w:val="52"/>
      <w:szCs w:val="52"/>
      <w:lang w:val="el-GR" w:eastAsia="el-GR"/>
    </w:rPr>
  </w:style>
  <w:style w:type="character" w:customStyle="1" w:styleId="Char9">
    <w:name w:val="Τίτλος Char"/>
    <w:basedOn w:val="a0"/>
    <w:link w:val="ae"/>
    <w:uiPriority w:val="99"/>
    <w:rsid w:val="00A8398F"/>
    <w:rPr>
      <w:rFonts w:ascii="Cambria" w:eastAsia="Times New Roman" w:hAnsi="Cambria" w:cs="Cambria"/>
      <w:color w:val="17365D"/>
      <w:spacing w:val="5"/>
      <w:kern w:val="28"/>
      <w:sz w:val="52"/>
      <w:szCs w:val="52"/>
      <w:lang w:eastAsia="el-GR"/>
    </w:rPr>
  </w:style>
  <w:style w:type="paragraph" w:styleId="af">
    <w:name w:val="List Bullet"/>
    <w:basedOn w:val="a"/>
    <w:autoRedefine/>
    <w:rsid w:val="00A8398F"/>
    <w:pPr>
      <w:keepLines/>
      <w:suppressAutoHyphens w:val="0"/>
      <w:overflowPunct w:val="0"/>
      <w:autoSpaceDE w:val="0"/>
      <w:autoSpaceDN w:val="0"/>
      <w:adjustRightInd w:val="0"/>
      <w:spacing w:after="80" w:line="240" w:lineRule="auto"/>
      <w:ind w:left="709" w:right="374" w:hanging="283"/>
      <w:textAlignment w:val="baseline"/>
    </w:pPr>
    <w:rPr>
      <w:rFonts w:ascii="HellasAlla" w:hAnsi="HellasAlla" w:cs="HellasAlla"/>
      <w:spacing w:val="6"/>
      <w:sz w:val="22"/>
      <w:szCs w:val="22"/>
      <w:lang w:val="el-GR" w:eastAsia="el-GR"/>
    </w:rPr>
  </w:style>
  <w:style w:type="paragraph" w:customStyle="1" w:styleId="af0">
    <w:name w:val="ΕΠΕΞΗΓΗΣΗ"/>
    <w:rsid w:val="00A8398F"/>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noProof/>
      <w:color w:val="0000FF"/>
      <w:sz w:val="20"/>
      <w:szCs w:val="20"/>
      <w:lang w:eastAsia="el-GR"/>
    </w:rPr>
  </w:style>
  <w:style w:type="paragraph" w:styleId="20">
    <w:name w:val="List Number 2"/>
    <w:basedOn w:val="a"/>
    <w:rsid w:val="00A8398F"/>
    <w:pPr>
      <w:suppressAutoHyphens w:val="0"/>
      <w:overflowPunct w:val="0"/>
      <w:autoSpaceDE w:val="0"/>
      <w:autoSpaceDN w:val="0"/>
      <w:adjustRightInd w:val="0"/>
      <w:spacing w:after="120" w:line="240" w:lineRule="auto"/>
      <w:ind w:left="425" w:hanging="425"/>
      <w:jc w:val="left"/>
      <w:textAlignment w:val="baseline"/>
    </w:pPr>
    <w:rPr>
      <w:rFonts w:ascii="HellasArial" w:hAnsi="HellasArial" w:cs="HellasArial"/>
      <w:szCs w:val="20"/>
      <w:lang w:eastAsia="el-GR"/>
    </w:rPr>
  </w:style>
  <w:style w:type="paragraph" w:styleId="21">
    <w:name w:val="List Bullet 2"/>
    <w:basedOn w:val="a"/>
    <w:autoRedefine/>
    <w:rsid w:val="00A8398F"/>
    <w:pPr>
      <w:suppressAutoHyphens w:val="0"/>
      <w:overflowPunct w:val="0"/>
      <w:autoSpaceDE w:val="0"/>
      <w:autoSpaceDN w:val="0"/>
      <w:adjustRightInd w:val="0"/>
      <w:spacing w:before="60" w:after="60" w:line="240" w:lineRule="auto"/>
      <w:ind w:left="2977" w:hanging="284"/>
      <w:textAlignment w:val="baseline"/>
    </w:pPr>
    <w:rPr>
      <w:rFonts w:ascii="HellasAlla" w:hAnsi="HellasAlla" w:cs="HellasAlla"/>
      <w:sz w:val="22"/>
      <w:szCs w:val="22"/>
      <w:lang w:eastAsia="el-GR"/>
    </w:rPr>
  </w:style>
  <w:style w:type="paragraph" w:styleId="22">
    <w:name w:val="Body Text 2"/>
    <w:basedOn w:val="a"/>
    <w:link w:val="2Char0"/>
    <w:rsid w:val="00A8398F"/>
    <w:pPr>
      <w:suppressAutoHyphens w:val="0"/>
      <w:overflowPunct w:val="0"/>
      <w:autoSpaceDE w:val="0"/>
      <w:autoSpaceDN w:val="0"/>
      <w:adjustRightInd w:val="0"/>
      <w:spacing w:line="240" w:lineRule="auto"/>
      <w:textAlignment w:val="baseline"/>
    </w:pPr>
    <w:rPr>
      <w:rFonts w:ascii="Arial" w:hAnsi="Arial" w:cs="Arial"/>
      <w:sz w:val="18"/>
      <w:szCs w:val="18"/>
      <w:lang w:val="el-GR" w:eastAsia="el-GR"/>
    </w:rPr>
  </w:style>
  <w:style w:type="character" w:customStyle="1" w:styleId="2Char0">
    <w:name w:val="Σώμα κείμενου 2 Char"/>
    <w:basedOn w:val="a0"/>
    <w:link w:val="22"/>
    <w:uiPriority w:val="99"/>
    <w:rsid w:val="00A8398F"/>
    <w:rPr>
      <w:rFonts w:ascii="Arial" w:eastAsia="Times New Roman" w:hAnsi="Arial" w:cs="Arial"/>
      <w:sz w:val="18"/>
      <w:szCs w:val="18"/>
      <w:lang w:eastAsia="el-GR"/>
    </w:rPr>
  </w:style>
  <w:style w:type="paragraph" w:styleId="30">
    <w:name w:val="Body Text 3"/>
    <w:basedOn w:val="a"/>
    <w:link w:val="3Char0"/>
    <w:rsid w:val="00A8398F"/>
    <w:pPr>
      <w:tabs>
        <w:tab w:val="left" w:pos="2977"/>
        <w:tab w:val="left" w:pos="3261"/>
      </w:tabs>
      <w:suppressAutoHyphens w:val="0"/>
      <w:overflowPunct w:val="0"/>
      <w:autoSpaceDE w:val="0"/>
      <w:autoSpaceDN w:val="0"/>
      <w:adjustRightInd w:val="0"/>
      <w:spacing w:line="312" w:lineRule="auto"/>
      <w:textAlignment w:val="baseline"/>
    </w:pPr>
    <w:rPr>
      <w:rFonts w:ascii="Arial" w:hAnsi="Arial" w:cs="Arial"/>
      <w:i/>
      <w:iCs/>
      <w:sz w:val="24"/>
      <w:lang w:val="el-GR" w:eastAsia="el-GR"/>
    </w:rPr>
  </w:style>
  <w:style w:type="character" w:customStyle="1" w:styleId="3Char0">
    <w:name w:val="Σώμα κείμενου 3 Char"/>
    <w:basedOn w:val="a0"/>
    <w:link w:val="30"/>
    <w:uiPriority w:val="99"/>
    <w:rsid w:val="00A8398F"/>
    <w:rPr>
      <w:rFonts w:ascii="Arial" w:eastAsia="Times New Roman" w:hAnsi="Arial" w:cs="Arial"/>
      <w:i/>
      <w:iCs/>
      <w:sz w:val="24"/>
      <w:szCs w:val="24"/>
      <w:lang w:eastAsia="el-GR"/>
    </w:rPr>
  </w:style>
  <w:style w:type="paragraph" w:styleId="23">
    <w:name w:val="Body Text Indent 2"/>
    <w:basedOn w:val="a"/>
    <w:link w:val="2Char1"/>
    <w:rsid w:val="00A8398F"/>
    <w:pPr>
      <w:numPr>
        <w:ilvl w:val="12"/>
      </w:numPr>
      <w:suppressAutoHyphens w:val="0"/>
      <w:overflowPunct w:val="0"/>
      <w:autoSpaceDE w:val="0"/>
      <w:autoSpaceDN w:val="0"/>
      <w:adjustRightInd w:val="0"/>
      <w:spacing w:line="240" w:lineRule="auto"/>
      <w:ind w:left="283" w:hanging="283"/>
      <w:textAlignment w:val="baseline"/>
    </w:pPr>
    <w:rPr>
      <w:rFonts w:ascii="Arial" w:hAnsi="Arial" w:cs="Arial"/>
      <w:b/>
      <w:bCs/>
      <w:sz w:val="22"/>
      <w:szCs w:val="22"/>
      <w:lang w:val="el-GR" w:eastAsia="el-GR"/>
    </w:rPr>
  </w:style>
  <w:style w:type="character" w:customStyle="1" w:styleId="2Char1">
    <w:name w:val="Σώμα κείμενου με εσοχή 2 Char"/>
    <w:basedOn w:val="a0"/>
    <w:link w:val="23"/>
    <w:uiPriority w:val="99"/>
    <w:rsid w:val="00A8398F"/>
    <w:rPr>
      <w:rFonts w:ascii="Arial" w:eastAsia="Times New Roman" w:hAnsi="Arial" w:cs="Arial"/>
      <w:b/>
      <w:bCs/>
      <w:lang w:eastAsia="el-GR"/>
    </w:rPr>
  </w:style>
  <w:style w:type="character" w:customStyle="1" w:styleId="Chara">
    <w:name w:val="Κείμενο σημείωσης τέλους Char"/>
    <w:link w:val="af1"/>
    <w:uiPriority w:val="99"/>
    <w:semiHidden/>
    <w:rsid w:val="00A8398F"/>
    <w:rPr>
      <w:rFonts w:ascii="Tahoma" w:eastAsia="Times New Roman" w:hAnsi="Tahoma" w:cs="Tahoma"/>
    </w:rPr>
  </w:style>
  <w:style w:type="paragraph" w:styleId="af1">
    <w:name w:val="endnote text"/>
    <w:basedOn w:val="a"/>
    <w:link w:val="Chara"/>
    <w:semiHidden/>
    <w:rsid w:val="00A8398F"/>
    <w:pPr>
      <w:suppressAutoHyphens w:val="0"/>
    </w:pPr>
    <w:rPr>
      <w:rFonts w:ascii="Tahoma" w:hAnsi="Tahoma" w:cs="Tahoma"/>
      <w:sz w:val="22"/>
      <w:szCs w:val="22"/>
      <w:lang w:val="el-GR" w:eastAsia="en-US"/>
    </w:rPr>
  </w:style>
  <w:style w:type="character" w:customStyle="1" w:styleId="Char15">
    <w:name w:val="Κείμενο σημείωσης τέλους Char1"/>
    <w:basedOn w:val="a0"/>
    <w:uiPriority w:val="99"/>
    <w:semiHidden/>
    <w:rsid w:val="00A8398F"/>
    <w:rPr>
      <w:rFonts w:ascii="Calibri" w:eastAsia="Times New Roman" w:hAnsi="Calibri" w:cs="Times New Roman"/>
      <w:sz w:val="20"/>
      <w:szCs w:val="20"/>
      <w:lang w:val="en-GB" w:eastAsia="ar-SA"/>
    </w:rPr>
  </w:style>
  <w:style w:type="paragraph" w:styleId="af2">
    <w:name w:val="Block Text"/>
    <w:basedOn w:val="a"/>
    <w:rsid w:val="00A8398F"/>
    <w:pPr>
      <w:suppressAutoHyphens w:val="0"/>
      <w:overflowPunct w:val="0"/>
      <w:autoSpaceDE w:val="0"/>
      <w:autoSpaceDN w:val="0"/>
      <w:adjustRightInd w:val="0"/>
      <w:spacing w:line="240" w:lineRule="auto"/>
      <w:ind w:left="-90" w:right="-250" w:firstLine="90"/>
      <w:jc w:val="center"/>
      <w:textAlignment w:val="baseline"/>
    </w:pPr>
    <w:rPr>
      <w:rFonts w:ascii="Garamond" w:hAnsi="Garamond" w:cs="Garamond"/>
      <w:b/>
      <w:bCs/>
      <w:spacing w:val="8"/>
      <w:sz w:val="56"/>
      <w:szCs w:val="56"/>
      <w:lang w:val="el-GR" w:eastAsia="el-GR"/>
    </w:rPr>
  </w:style>
  <w:style w:type="paragraph" w:customStyle="1" w:styleId="xl24">
    <w:name w:val="xl24"/>
    <w:basedOn w:val="a"/>
    <w:rsid w:val="00A8398F"/>
    <w:pPr>
      <w:suppressAutoHyphens w:val="0"/>
      <w:spacing w:before="100" w:beforeAutospacing="1" w:after="100" w:afterAutospacing="1" w:line="240" w:lineRule="auto"/>
      <w:jc w:val="left"/>
      <w:textAlignment w:val="center"/>
    </w:pPr>
    <w:rPr>
      <w:rFonts w:ascii="Arial" w:hAnsi="Arial" w:cs="Arial"/>
      <w:b/>
      <w:bCs/>
      <w:sz w:val="16"/>
      <w:szCs w:val="16"/>
      <w:lang w:val="el-GR" w:eastAsia="el-GR"/>
    </w:rPr>
  </w:style>
  <w:style w:type="table" w:styleId="af3">
    <w:name w:val="Table Grid"/>
    <w:basedOn w:val="a1"/>
    <w:rsid w:val="00B66FB2"/>
    <w:pPr>
      <w:spacing w:before="120" w:after="120" w:line="320" w:lineRule="atLeast"/>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footnote reference"/>
    <w:uiPriority w:val="99"/>
    <w:semiHidden/>
    <w:rsid w:val="00B66FB2"/>
    <w:rPr>
      <w:vertAlign w:val="superscript"/>
    </w:rPr>
  </w:style>
  <w:style w:type="character" w:styleId="af5">
    <w:name w:val="annotation reference"/>
    <w:uiPriority w:val="99"/>
    <w:semiHidden/>
    <w:rsid w:val="00B66FB2"/>
    <w:rPr>
      <w:sz w:val="16"/>
      <w:szCs w:val="16"/>
    </w:rPr>
  </w:style>
  <w:style w:type="character" w:styleId="af6">
    <w:name w:val="endnote reference"/>
    <w:semiHidden/>
    <w:rsid w:val="00B66FB2"/>
    <w:rPr>
      <w:vertAlign w:val="superscript"/>
    </w:rPr>
  </w:style>
  <w:style w:type="character" w:styleId="-">
    <w:name w:val="Hyperlink"/>
    <w:basedOn w:val="a0"/>
    <w:uiPriority w:val="99"/>
    <w:semiHidden/>
    <w:unhideWhenUsed/>
    <w:rsid w:val="00F87C36"/>
    <w:rPr>
      <w:color w:val="0000FF"/>
      <w:u w:val="single"/>
    </w:rPr>
  </w:style>
  <w:style w:type="character" w:styleId="-0">
    <w:name w:val="FollowedHyperlink"/>
    <w:basedOn w:val="a0"/>
    <w:uiPriority w:val="99"/>
    <w:semiHidden/>
    <w:unhideWhenUsed/>
    <w:rsid w:val="00F87C36"/>
    <w:rPr>
      <w:color w:val="800080"/>
      <w:u w:val="single"/>
    </w:rPr>
  </w:style>
  <w:style w:type="paragraph" w:customStyle="1" w:styleId="msonormal0">
    <w:name w:val="msonormal"/>
    <w:basedOn w:val="a"/>
    <w:rsid w:val="00F87C36"/>
    <w:pPr>
      <w:suppressAutoHyphens w:val="0"/>
      <w:spacing w:before="100" w:beforeAutospacing="1" w:after="100" w:afterAutospacing="1" w:line="240" w:lineRule="auto"/>
      <w:jc w:val="left"/>
    </w:pPr>
    <w:rPr>
      <w:rFonts w:ascii="Times New Roman" w:hAnsi="Times New Roman"/>
      <w:sz w:val="24"/>
      <w:lang w:val="el-GR" w:eastAsia="el-GR"/>
    </w:rPr>
  </w:style>
  <w:style w:type="paragraph" w:customStyle="1" w:styleId="font5">
    <w:name w:val="font5"/>
    <w:basedOn w:val="a"/>
    <w:rsid w:val="00F87C36"/>
    <w:pPr>
      <w:suppressAutoHyphens w:val="0"/>
      <w:spacing w:before="100" w:beforeAutospacing="1" w:after="100" w:afterAutospacing="1" w:line="240" w:lineRule="auto"/>
      <w:jc w:val="left"/>
    </w:pPr>
    <w:rPr>
      <w:sz w:val="18"/>
      <w:szCs w:val="18"/>
      <w:lang w:val="el-GR" w:eastAsia="el-GR"/>
    </w:rPr>
  </w:style>
  <w:style w:type="paragraph" w:customStyle="1" w:styleId="font6">
    <w:name w:val="font6"/>
    <w:basedOn w:val="a"/>
    <w:rsid w:val="00F87C36"/>
    <w:pPr>
      <w:suppressAutoHyphens w:val="0"/>
      <w:spacing w:before="100" w:beforeAutospacing="1" w:after="100" w:afterAutospacing="1" w:line="240" w:lineRule="auto"/>
      <w:jc w:val="left"/>
    </w:pPr>
    <w:rPr>
      <w:sz w:val="18"/>
      <w:szCs w:val="18"/>
      <w:lang w:val="el-GR" w:eastAsia="el-GR"/>
    </w:rPr>
  </w:style>
  <w:style w:type="paragraph" w:customStyle="1" w:styleId="font7">
    <w:name w:val="font7"/>
    <w:basedOn w:val="a"/>
    <w:rsid w:val="00F87C36"/>
    <w:pPr>
      <w:suppressAutoHyphens w:val="0"/>
      <w:spacing w:before="100" w:beforeAutospacing="1" w:after="100" w:afterAutospacing="1" w:line="240" w:lineRule="auto"/>
      <w:jc w:val="left"/>
    </w:pPr>
    <w:rPr>
      <w:color w:val="000000"/>
      <w:sz w:val="18"/>
      <w:szCs w:val="18"/>
      <w:lang w:val="el-GR" w:eastAsia="el-GR"/>
    </w:rPr>
  </w:style>
  <w:style w:type="paragraph" w:customStyle="1" w:styleId="font8">
    <w:name w:val="font8"/>
    <w:basedOn w:val="a"/>
    <w:rsid w:val="00F87C36"/>
    <w:pPr>
      <w:suppressAutoHyphens w:val="0"/>
      <w:spacing w:before="100" w:beforeAutospacing="1" w:after="100" w:afterAutospacing="1" w:line="240" w:lineRule="auto"/>
      <w:jc w:val="left"/>
    </w:pPr>
    <w:rPr>
      <w:color w:val="000000"/>
      <w:sz w:val="18"/>
      <w:szCs w:val="18"/>
      <w:lang w:val="el-GR" w:eastAsia="el-GR"/>
    </w:rPr>
  </w:style>
  <w:style w:type="paragraph" w:customStyle="1" w:styleId="font9">
    <w:name w:val="font9"/>
    <w:basedOn w:val="a"/>
    <w:rsid w:val="00F87C36"/>
    <w:pPr>
      <w:suppressAutoHyphens w:val="0"/>
      <w:spacing w:before="100" w:beforeAutospacing="1" w:after="100" w:afterAutospacing="1" w:line="240" w:lineRule="auto"/>
      <w:jc w:val="left"/>
    </w:pPr>
    <w:rPr>
      <w:sz w:val="18"/>
      <w:szCs w:val="18"/>
      <w:lang w:val="el-GR" w:eastAsia="el-GR"/>
    </w:rPr>
  </w:style>
  <w:style w:type="paragraph" w:customStyle="1" w:styleId="font10">
    <w:name w:val="font10"/>
    <w:basedOn w:val="a"/>
    <w:rsid w:val="00F87C36"/>
    <w:pPr>
      <w:suppressAutoHyphens w:val="0"/>
      <w:spacing w:before="100" w:beforeAutospacing="1" w:after="100" w:afterAutospacing="1" w:line="240" w:lineRule="auto"/>
      <w:jc w:val="left"/>
    </w:pPr>
    <w:rPr>
      <w:color w:val="000000"/>
      <w:sz w:val="18"/>
      <w:szCs w:val="18"/>
      <w:u w:val="single"/>
      <w:lang w:val="el-GR" w:eastAsia="el-GR"/>
    </w:rPr>
  </w:style>
  <w:style w:type="paragraph" w:customStyle="1" w:styleId="xl65">
    <w:name w:val="xl65"/>
    <w:basedOn w:val="a"/>
    <w:rsid w:val="00F87C36"/>
    <w:pPr>
      <w:suppressAutoHyphens w:val="0"/>
      <w:spacing w:before="100" w:beforeAutospacing="1" w:after="100" w:afterAutospacing="1" w:line="240" w:lineRule="auto"/>
      <w:jc w:val="left"/>
    </w:pPr>
    <w:rPr>
      <w:sz w:val="18"/>
      <w:szCs w:val="18"/>
      <w:lang w:val="el-GR" w:eastAsia="el-GR"/>
    </w:rPr>
  </w:style>
  <w:style w:type="paragraph" w:customStyle="1" w:styleId="xl66">
    <w:name w:val="xl66"/>
    <w:basedOn w:val="a"/>
    <w:rsid w:val="00F87C36"/>
    <w:pPr>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67">
    <w:name w:val="xl67"/>
    <w:basedOn w:val="a"/>
    <w:rsid w:val="00F87C36"/>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jc w:val="center"/>
    </w:pPr>
    <w:rPr>
      <w:b/>
      <w:bCs/>
      <w:sz w:val="16"/>
      <w:szCs w:val="16"/>
      <w:lang w:val="el-GR" w:eastAsia="el-GR"/>
    </w:rPr>
  </w:style>
  <w:style w:type="paragraph" w:customStyle="1" w:styleId="xl68">
    <w:name w:val="xl68"/>
    <w:basedOn w:val="a"/>
    <w:rsid w:val="00F87C36"/>
    <w:pPr>
      <w:pBdr>
        <w:top w:val="single" w:sz="8" w:space="0" w:color="auto"/>
        <w:left w:val="single" w:sz="8" w:space="0" w:color="auto"/>
        <w:bottom w:val="single" w:sz="8" w:space="0" w:color="auto"/>
      </w:pBdr>
      <w:suppressAutoHyphens w:val="0"/>
      <w:spacing w:before="100" w:beforeAutospacing="1" w:after="100" w:afterAutospacing="1" w:line="240" w:lineRule="auto"/>
      <w:jc w:val="center"/>
    </w:pPr>
    <w:rPr>
      <w:b/>
      <w:bCs/>
      <w:sz w:val="16"/>
      <w:szCs w:val="16"/>
      <w:lang w:val="el-GR" w:eastAsia="el-GR"/>
    </w:rPr>
  </w:style>
  <w:style w:type="paragraph" w:customStyle="1" w:styleId="xl69">
    <w:name w:val="xl69"/>
    <w:basedOn w:val="a"/>
    <w:rsid w:val="00F87C36"/>
    <w:pPr>
      <w:pBdr>
        <w:top w:val="single" w:sz="8" w:space="0" w:color="auto"/>
        <w:bottom w:val="single" w:sz="8" w:space="0" w:color="auto"/>
        <w:right w:val="single" w:sz="8" w:space="0" w:color="auto"/>
      </w:pBdr>
      <w:suppressAutoHyphens w:val="0"/>
      <w:spacing w:before="100" w:beforeAutospacing="1" w:after="100" w:afterAutospacing="1" w:line="240" w:lineRule="auto"/>
      <w:jc w:val="center"/>
    </w:pPr>
    <w:rPr>
      <w:b/>
      <w:bCs/>
      <w:sz w:val="16"/>
      <w:szCs w:val="16"/>
      <w:lang w:val="el-GR" w:eastAsia="el-GR"/>
    </w:rPr>
  </w:style>
  <w:style w:type="paragraph" w:customStyle="1" w:styleId="xl70">
    <w:name w:val="xl70"/>
    <w:basedOn w:val="a"/>
    <w:rsid w:val="00F87C36"/>
    <w:pPr>
      <w:suppressAutoHyphens w:val="0"/>
      <w:spacing w:before="100" w:beforeAutospacing="1" w:after="100" w:afterAutospacing="1" w:line="240" w:lineRule="auto"/>
      <w:jc w:val="left"/>
    </w:pPr>
    <w:rPr>
      <w:sz w:val="18"/>
      <w:szCs w:val="18"/>
      <w:lang w:val="el-GR" w:eastAsia="el-GR"/>
    </w:rPr>
  </w:style>
  <w:style w:type="paragraph" w:customStyle="1" w:styleId="xl71">
    <w:name w:val="xl71"/>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72">
    <w:name w:val="xl72"/>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73">
    <w:name w:val="xl73"/>
    <w:basedOn w:val="a"/>
    <w:rsid w:val="00F87C36"/>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74">
    <w:name w:val="xl74"/>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75">
    <w:name w:val="xl75"/>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76">
    <w:name w:val="xl76"/>
    <w:basedOn w:val="a"/>
    <w:rsid w:val="00F87C36"/>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sz w:val="18"/>
      <w:szCs w:val="18"/>
      <w:lang w:val="el-GR" w:eastAsia="el-GR"/>
    </w:rPr>
  </w:style>
  <w:style w:type="paragraph" w:customStyle="1" w:styleId="xl77">
    <w:name w:val="xl77"/>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78">
    <w:name w:val="xl78"/>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79">
    <w:name w:val="xl79"/>
    <w:basedOn w:val="a"/>
    <w:rsid w:val="00F87C36"/>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left"/>
    </w:pPr>
    <w:rPr>
      <w:sz w:val="18"/>
      <w:szCs w:val="18"/>
      <w:lang w:val="el-GR" w:eastAsia="el-GR"/>
    </w:rPr>
  </w:style>
  <w:style w:type="paragraph" w:customStyle="1" w:styleId="xl80">
    <w:name w:val="xl80"/>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81">
    <w:name w:val="xl81"/>
    <w:basedOn w:val="a"/>
    <w:rsid w:val="00F87C36"/>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82">
    <w:name w:val="xl82"/>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83">
    <w:name w:val="xl83"/>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84">
    <w:name w:val="xl84"/>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85">
    <w:name w:val="xl85"/>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86">
    <w:name w:val="xl86"/>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87">
    <w:name w:val="xl87"/>
    <w:basedOn w:val="a"/>
    <w:rsid w:val="00F87C36"/>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88">
    <w:name w:val="xl88"/>
    <w:basedOn w:val="a"/>
    <w:rsid w:val="00F87C36"/>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89">
    <w:name w:val="xl89"/>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0">
    <w:name w:val="xl90"/>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91">
    <w:name w:val="xl91"/>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2">
    <w:name w:val="xl92"/>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93">
    <w:name w:val="xl93"/>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94">
    <w:name w:val="xl94"/>
    <w:basedOn w:val="a"/>
    <w:rsid w:val="00F87C36"/>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95">
    <w:name w:val="xl95"/>
    <w:basedOn w:val="a"/>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b/>
      <w:bCs/>
      <w:sz w:val="18"/>
      <w:szCs w:val="18"/>
      <w:lang w:val="el-GR" w:eastAsia="el-GR"/>
    </w:rPr>
  </w:style>
  <w:style w:type="paragraph" w:customStyle="1" w:styleId="xl96">
    <w:name w:val="xl96"/>
    <w:basedOn w:val="a"/>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7">
    <w:name w:val="xl97"/>
    <w:basedOn w:val="a"/>
    <w:rsid w:val="00F87C36"/>
    <w:pPr>
      <w:pBdr>
        <w:left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98">
    <w:name w:val="xl98"/>
    <w:basedOn w:val="a"/>
    <w:rsid w:val="00F87C36"/>
    <w:pPr>
      <w:pBdr>
        <w:left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99">
    <w:name w:val="xl99"/>
    <w:basedOn w:val="a"/>
    <w:rsid w:val="00F87C36"/>
    <w:pPr>
      <w:pBdr>
        <w:left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100">
    <w:name w:val="xl100"/>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101">
    <w:name w:val="xl101"/>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102">
    <w:name w:val="xl102"/>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103">
    <w:name w:val="xl103"/>
    <w:basedOn w:val="a"/>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04">
    <w:name w:val="xl104"/>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FF0000"/>
      <w:sz w:val="18"/>
      <w:szCs w:val="18"/>
      <w:lang w:val="el-GR" w:eastAsia="el-GR"/>
    </w:rPr>
  </w:style>
  <w:style w:type="paragraph" w:customStyle="1" w:styleId="xl105">
    <w:name w:val="xl105"/>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sz w:val="18"/>
      <w:szCs w:val="18"/>
      <w:lang w:val="el-GR" w:eastAsia="el-GR"/>
    </w:rPr>
  </w:style>
  <w:style w:type="paragraph" w:customStyle="1" w:styleId="xl106">
    <w:name w:val="xl106"/>
    <w:basedOn w:val="a"/>
    <w:rsid w:val="00F87C36"/>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107">
    <w:name w:val="xl107"/>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108">
    <w:name w:val="xl108"/>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109">
    <w:name w:val="xl109"/>
    <w:basedOn w:val="a"/>
    <w:rsid w:val="00F87C36"/>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110">
    <w:name w:val="xl110"/>
    <w:basedOn w:val="a"/>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11">
    <w:name w:val="xl111"/>
    <w:basedOn w:val="a"/>
    <w:rsid w:val="00F87C36"/>
    <w:pPr>
      <w:pBdr>
        <w:left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112">
    <w:name w:val="xl112"/>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sz w:val="18"/>
      <w:szCs w:val="18"/>
      <w:lang w:val="el-GR" w:eastAsia="el-GR"/>
    </w:rPr>
  </w:style>
  <w:style w:type="paragraph" w:customStyle="1" w:styleId="xl113">
    <w:name w:val="xl113"/>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color w:val="000000"/>
      <w:sz w:val="18"/>
      <w:szCs w:val="18"/>
      <w:lang w:val="el-GR" w:eastAsia="el-GR"/>
    </w:rPr>
  </w:style>
  <w:style w:type="paragraph" w:customStyle="1" w:styleId="xl114">
    <w:name w:val="xl114"/>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15">
    <w:name w:val="xl115"/>
    <w:basedOn w:val="a"/>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sz w:val="18"/>
      <w:szCs w:val="18"/>
      <w:lang w:val="el-GR" w:eastAsia="el-GR"/>
    </w:rPr>
  </w:style>
  <w:style w:type="paragraph" w:customStyle="1" w:styleId="xl116">
    <w:name w:val="xl116"/>
    <w:basedOn w:val="a"/>
    <w:rsid w:val="00F87C36"/>
    <w:pPr>
      <w:pBdr>
        <w:left w:val="single" w:sz="4" w:space="0" w:color="auto"/>
        <w:right w:val="single" w:sz="4" w:space="0" w:color="auto"/>
      </w:pBdr>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117">
    <w:name w:val="xl117"/>
    <w:basedOn w:val="a"/>
    <w:rsid w:val="00F87C36"/>
    <w:pPr>
      <w:pBdr>
        <w:left w:val="single" w:sz="4" w:space="0" w:color="auto"/>
        <w:right w:val="single" w:sz="4" w:space="0" w:color="auto"/>
      </w:pBdr>
      <w:suppressAutoHyphens w:val="0"/>
      <w:spacing w:before="100" w:beforeAutospacing="1" w:after="100" w:afterAutospacing="1" w:line="240" w:lineRule="auto"/>
      <w:jc w:val="right"/>
    </w:pPr>
    <w:rPr>
      <w:b/>
      <w:bCs/>
      <w:sz w:val="18"/>
      <w:szCs w:val="18"/>
      <w:lang w:val="el-GR" w:eastAsia="el-GR"/>
    </w:rPr>
  </w:style>
  <w:style w:type="paragraph" w:customStyle="1" w:styleId="xl118">
    <w:name w:val="xl118"/>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119">
    <w:name w:val="xl119"/>
    <w:basedOn w:val="a"/>
    <w:rsid w:val="00F87C36"/>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sz w:val="18"/>
      <w:szCs w:val="18"/>
      <w:lang w:val="el-GR" w:eastAsia="el-GR"/>
    </w:rPr>
  </w:style>
  <w:style w:type="paragraph" w:customStyle="1" w:styleId="xl120">
    <w:name w:val="xl120"/>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21">
    <w:name w:val="xl121"/>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22">
    <w:name w:val="xl122"/>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pPr>
    <w:rPr>
      <w:sz w:val="18"/>
      <w:szCs w:val="18"/>
      <w:lang w:val="el-GR" w:eastAsia="el-GR"/>
    </w:rPr>
  </w:style>
  <w:style w:type="paragraph" w:customStyle="1" w:styleId="xl123">
    <w:name w:val="xl123"/>
    <w:basedOn w:val="a"/>
    <w:rsid w:val="00F87C36"/>
    <w:pPr>
      <w:pBdr>
        <w:top w:val="single" w:sz="8" w:space="0" w:color="auto"/>
        <w:left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124">
    <w:name w:val="xl124"/>
    <w:basedOn w:val="a"/>
    <w:rsid w:val="00F87C36"/>
    <w:pPr>
      <w:pBdr>
        <w:left w:val="single" w:sz="4" w:space="0" w:color="auto"/>
        <w:bottom w:val="single" w:sz="4" w:space="0" w:color="auto"/>
        <w:right w:val="single" w:sz="4" w:space="0" w:color="auto"/>
      </w:pBdr>
      <w:suppressAutoHyphens w:val="0"/>
      <w:spacing w:before="100" w:beforeAutospacing="1" w:after="100" w:afterAutospacing="1" w:line="240" w:lineRule="auto"/>
      <w:jc w:val="left"/>
    </w:pPr>
    <w:rPr>
      <w:color w:val="000000"/>
      <w:sz w:val="18"/>
      <w:szCs w:val="18"/>
      <w:lang w:val="el-GR" w:eastAsia="el-GR"/>
    </w:rPr>
  </w:style>
  <w:style w:type="paragraph" w:customStyle="1" w:styleId="xl125">
    <w:name w:val="xl125"/>
    <w:basedOn w:val="a"/>
    <w:rsid w:val="00F87C36"/>
    <w:pPr>
      <w:pBdr>
        <w:top w:val="single" w:sz="8" w:space="0" w:color="auto"/>
        <w:left w:val="single" w:sz="8" w:space="0" w:color="auto"/>
        <w:bottom w:val="single" w:sz="4" w:space="0" w:color="auto"/>
        <w:right w:val="single" w:sz="4" w:space="0" w:color="auto"/>
      </w:pBdr>
      <w:shd w:val="clear" w:color="000000" w:fill="CCC0DA"/>
      <w:suppressAutoHyphens w:val="0"/>
      <w:spacing w:before="100" w:beforeAutospacing="1" w:after="100" w:afterAutospacing="1" w:line="240" w:lineRule="auto"/>
      <w:jc w:val="center"/>
      <w:textAlignment w:val="center"/>
    </w:pPr>
    <w:rPr>
      <w:b/>
      <w:bCs/>
      <w:sz w:val="18"/>
      <w:szCs w:val="18"/>
      <w:lang w:val="el-GR" w:eastAsia="el-GR"/>
    </w:rPr>
  </w:style>
  <w:style w:type="paragraph" w:customStyle="1" w:styleId="xl126">
    <w:name w:val="xl126"/>
    <w:basedOn w:val="a"/>
    <w:rsid w:val="00F87C36"/>
    <w:pPr>
      <w:pBdr>
        <w:top w:val="single" w:sz="4" w:space="0" w:color="auto"/>
        <w:left w:val="single" w:sz="8" w:space="0" w:color="auto"/>
        <w:bottom w:val="single" w:sz="4" w:space="0" w:color="auto"/>
        <w:right w:val="single" w:sz="4" w:space="0" w:color="auto"/>
      </w:pBdr>
      <w:shd w:val="clear" w:color="000000" w:fill="CCC0DA"/>
      <w:suppressAutoHyphens w:val="0"/>
      <w:spacing w:before="100" w:beforeAutospacing="1" w:after="100" w:afterAutospacing="1" w:line="240" w:lineRule="auto"/>
      <w:jc w:val="center"/>
      <w:textAlignment w:val="center"/>
    </w:pPr>
    <w:rPr>
      <w:b/>
      <w:bCs/>
      <w:sz w:val="18"/>
      <w:szCs w:val="18"/>
      <w:lang w:val="el-GR" w:eastAsia="el-GR"/>
    </w:rPr>
  </w:style>
  <w:style w:type="paragraph" w:customStyle="1" w:styleId="xl127">
    <w:name w:val="xl127"/>
    <w:basedOn w:val="a"/>
    <w:rsid w:val="00F87C36"/>
    <w:pPr>
      <w:pBdr>
        <w:top w:val="single" w:sz="4" w:space="0" w:color="auto"/>
        <w:left w:val="single" w:sz="8" w:space="0" w:color="auto"/>
        <w:bottom w:val="single" w:sz="8" w:space="0" w:color="auto"/>
        <w:right w:val="single" w:sz="4" w:space="0" w:color="auto"/>
      </w:pBdr>
      <w:shd w:val="clear" w:color="000000" w:fill="CCC0DA"/>
      <w:suppressAutoHyphens w:val="0"/>
      <w:spacing w:before="100" w:beforeAutospacing="1" w:after="100" w:afterAutospacing="1" w:line="240" w:lineRule="auto"/>
      <w:jc w:val="center"/>
      <w:textAlignment w:val="center"/>
    </w:pPr>
    <w:rPr>
      <w:b/>
      <w:bCs/>
      <w:sz w:val="18"/>
      <w:szCs w:val="18"/>
      <w:lang w:val="el-GR" w:eastAsia="el-GR"/>
    </w:rPr>
  </w:style>
  <w:style w:type="paragraph" w:customStyle="1" w:styleId="xl128">
    <w:name w:val="xl128"/>
    <w:basedOn w:val="a"/>
    <w:rsid w:val="00F87C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29">
    <w:name w:val="xl129"/>
    <w:basedOn w:val="a"/>
    <w:rsid w:val="00F87C36"/>
    <w:pPr>
      <w:pBdr>
        <w:top w:val="single" w:sz="8"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0">
    <w:name w:val="xl130"/>
    <w:basedOn w:val="a"/>
    <w:rsid w:val="00F87C36"/>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1">
    <w:name w:val="xl131"/>
    <w:basedOn w:val="a"/>
    <w:rsid w:val="00F87C36"/>
    <w:pPr>
      <w:pBdr>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2">
    <w:name w:val="xl132"/>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3">
    <w:name w:val="xl133"/>
    <w:basedOn w:val="a"/>
    <w:rsid w:val="00F87C36"/>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4">
    <w:name w:val="xl134"/>
    <w:basedOn w:val="a"/>
    <w:rsid w:val="00F87C36"/>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5">
    <w:name w:val="xl135"/>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 w:type="paragraph" w:customStyle="1" w:styleId="xl136">
    <w:name w:val="xl136"/>
    <w:basedOn w:val="a"/>
    <w:rsid w:val="00F87C36"/>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center"/>
    </w:pPr>
    <w:rPr>
      <w:color w:val="FF0000"/>
      <w:sz w:val="16"/>
      <w:szCs w:val="16"/>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89524">
      <w:bodyDiv w:val="1"/>
      <w:marLeft w:val="0"/>
      <w:marRight w:val="0"/>
      <w:marTop w:val="0"/>
      <w:marBottom w:val="0"/>
      <w:divBdr>
        <w:top w:val="none" w:sz="0" w:space="0" w:color="auto"/>
        <w:left w:val="none" w:sz="0" w:space="0" w:color="auto"/>
        <w:bottom w:val="none" w:sz="0" w:space="0" w:color="auto"/>
        <w:right w:val="none" w:sz="0" w:space="0" w:color="auto"/>
      </w:divBdr>
    </w:div>
    <w:div w:id="417674326">
      <w:bodyDiv w:val="1"/>
      <w:marLeft w:val="0"/>
      <w:marRight w:val="0"/>
      <w:marTop w:val="0"/>
      <w:marBottom w:val="0"/>
      <w:divBdr>
        <w:top w:val="none" w:sz="0" w:space="0" w:color="auto"/>
        <w:left w:val="none" w:sz="0" w:space="0" w:color="auto"/>
        <w:bottom w:val="none" w:sz="0" w:space="0" w:color="auto"/>
        <w:right w:val="none" w:sz="0" w:space="0" w:color="auto"/>
      </w:divBdr>
    </w:div>
    <w:div w:id="105693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26</Pages>
  <Words>3656</Words>
  <Characters>19744</Characters>
  <Application>Microsoft Office Word</Application>
  <DocSecurity>0</DocSecurity>
  <Lines>164</Lines>
  <Paragraphs>46</Paragraphs>
  <ScaleCrop>false</ScaleCrop>
  <HeadingPairs>
    <vt:vector size="2" baseType="variant">
      <vt:variant>
        <vt:lpstr>Τίτλος</vt:lpstr>
      </vt:variant>
      <vt:variant>
        <vt:i4>1</vt:i4>
      </vt:variant>
    </vt:vector>
  </HeadingPairs>
  <TitlesOfParts>
    <vt:vector size="1" baseType="lpstr">
      <vt:lpstr/>
    </vt:vector>
  </TitlesOfParts>
  <Company>MSI</Company>
  <LinksUpToDate>false</LinksUpToDate>
  <CharactersWithSpaces>23354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ΓΕΩΡΓΙΟΣ</dc:creator>
  <cp:lastModifiedBy>Adora</cp:lastModifiedBy>
  <cp:revision>6</cp:revision>
  <cp:lastPrinted>2018-11-05T08:02:00Z</cp:lastPrinted>
  <dcterms:created xsi:type="dcterms:W3CDTF">2019-03-26T13:19:00Z</dcterms:created>
  <dcterms:modified xsi:type="dcterms:W3CDTF">2019-04-08T10:50:00Z</dcterms:modified>
</cp:coreProperties>
</file>